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6B234F" w:rsidR="00EA1EFA" w:rsidP="006B234F" w:rsidRDefault="00E4743D" w14:paraId="4A92F4DD" w14:textId="6D63141D">
      <w:pPr>
        <w:jc w:val="center"/>
        <w:rPr>
          <w:b/>
          <w:sz w:val="32"/>
          <w:szCs w:val="32"/>
        </w:rPr>
      </w:pPr>
      <w:bookmarkStart w:name="OLE_LINK3" w:id="0"/>
      <w:bookmarkStart w:name="OLE_LINK4" w:id="1"/>
      <w:r w:rsidRPr="006B234F">
        <w:rPr>
          <w:b/>
          <w:sz w:val="32"/>
          <w:szCs w:val="32"/>
        </w:rPr>
        <w:t>L</w:t>
      </w:r>
      <w:r w:rsidRPr="006B234F" w:rsidR="00EA1EFA">
        <w:rPr>
          <w:b/>
          <w:sz w:val="32"/>
          <w:szCs w:val="32"/>
        </w:rPr>
        <w:t xml:space="preserve">iiklusseaduse muutmise seaduse eelnõu </w:t>
      </w:r>
      <w:r w:rsidRPr="006B234F">
        <w:rPr>
          <w:b/>
          <w:sz w:val="32"/>
          <w:szCs w:val="32"/>
        </w:rPr>
        <w:t>seletuskiri</w:t>
      </w:r>
    </w:p>
    <w:bookmarkEnd w:id="0"/>
    <w:bookmarkEnd w:id="1"/>
    <w:p w:rsidR="00EA1EFA" w:rsidP="000D1218" w:rsidRDefault="00EA1EFA" w14:paraId="66B556CD" w14:textId="77777777">
      <w:pPr>
        <w:rPr>
          <w:b/>
        </w:rPr>
      </w:pPr>
    </w:p>
    <w:p w:rsidRPr="0020639E" w:rsidR="00EA1EFA" w:rsidP="000D1218" w:rsidRDefault="0020639E" w14:paraId="55CFE85D" w14:textId="55277A86">
      <w:pPr>
        <w:rPr>
          <w:b/>
          <w:bCs/>
        </w:rPr>
      </w:pPr>
      <w:r w:rsidRPr="0020639E">
        <w:rPr>
          <w:b/>
          <w:bCs/>
        </w:rPr>
        <w:t xml:space="preserve">1. </w:t>
      </w:r>
      <w:r w:rsidRPr="0020639E" w:rsidR="00EA1EFA">
        <w:rPr>
          <w:b/>
          <w:bCs/>
        </w:rPr>
        <w:t>Sissejuhatus</w:t>
      </w:r>
    </w:p>
    <w:p w:rsidR="00E4743D" w:rsidP="006B234F" w:rsidRDefault="00E4743D" w14:paraId="273DC0B8" w14:textId="77777777"/>
    <w:p w:rsidRPr="00E4743D" w:rsidR="00E4743D" w:rsidP="000D1218" w:rsidRDefault="00E4743D" w14:paraId="44D79F45" w14:textId="3B333A80">
      <w:pPr>
        <w:rPr>
          <w:b/>
          <w:bCs/>
        </w:rPr>
      </w:pPr>
      <w:r w:rsidRPr="762FA514">
        <w:rPr>
          <w:b/>
          <w:bCs/>
        </w:rPr>
        <w:t>1.1. Sisukokkuvõte</w:t>
      </w:r>
    </w:p>
    <w:p w:rsidR="00E6233F" w:rsidP="000D1218" w:rsidRDefault="00E6233F" w14:paraId="21812AA9" w14:textId="77777777">
      <w:pPr>
        <w:jc w:val="both"/>
      </w:pPr>
    </w:p>
    <w:p w:rsidR="00092FEF" w:rsidP="000D1218" w:rsidRDefault="00092FEF" w14:paraId="29A8E633" w14:textId="6D8D607C">
      <w:pPr>
        <w:jc w:val="both"/>
      </w:pPr>
      <w:r>
        <w:t>Eelnõukohase seadusega muudetakse liiklusseadust.</w:t>
      </w:r>
    </w:p>
    <w:p w:rsidR="00092FEF" w:rsidP="000D1218" w:rsidRDefault="00092FEF" w14:paraId="4F93FD9B" w14:textId="77777777">
      <w:pPr>
        <w:jc w:val="both"/>
      </w:pPr>
    </w:p>
    <w:p w:rsidRPr="00D34394" w:rsidR="00C7356C" w:rsidP="00C7356C" w:rsidRDefault="00C7356C" w14:paraId="78D6EC5C" w14:textId="2CD6D403">
      <w:pPr>
        <w:jc w:val="both"/>
      </w:pPr>
      <w:r w:rsidRPr="00D34394">
        <w:t xml:space="preserve">Eelnõu </w:t>
      </w:r>
      <w:r w:rsidRPr="00D34394" w:rsidR="003F71FA">
        <w:t xml:space="preserve">eesmärk on võtta </w:t>
      </w:r>
      <w:r w:rsidRPr="00D34394" w:rsidR="00A6155D">
        <w:t xml:space="preserve">üle </w:t>
      </w:r>
      <w:r w:rsidRPr="00D34394" w:rsidR="003F71FA">
        <w:t xml:space="preserve">intelligentseid transpordisüsteeme (edaspidi ITS) käsitlev Euroopa Parlamendi ja nõukogu direktiiv 2023/2661/EL, mis muudab direktiivi 2010/40/EL (edaspidi ka ITS direktiiv), ning tagada ITS direktiivi nõuetekohane ja mõjus täitmine Eestis. Liiklusseaduse muudatusega </w:t>
      </w:r>
      <w:r w:rsidRPr="00D34394">
        <w:t>suurenda</w:t>
      </w:r>
      <w:r w:rsidRPr="00D34394" w:rsidR="003F71FA">
        <w:t>takse</w:t>
      </w:r>
      <w:r w:rsidRPr="00D34394">
        <w:t xml:space="preserve"> liiklusandmete kättesaadavust ja kasutatavust, et toetada intelligentsete transpordisüsteemide (ITS) arengut ja pakkuda elanikele paremaid, tõhusamaid ning turvalisemaid liik</w:t>
      </w:r>
      <w:r w:rsidRPr="00D34394" w:rsidR="00CF7E91">
        <w:t>lus- ja liik</w:t>
      </w:r>
      <w:r w:rsidRPr="00D34394">
        <w:t>uvusteenuseid. Selleks luuakse õiguslik raamistik, mis kohustab</w:t>
      </w:r>
      <w:r w:rsidRPr="00D34394" w:rsidR="003F71FA">
        <w:t xml:space="preserve"> avalik-õiguslik</w:t>
      </w:r>
      <w:r w:rsidR="00A6155D">
        <w:t>k</w:t>
      </w:r>
      <w:r w:rsidRPr="00D34394" w:rsidR="003F71FA">
        <w:t>e juriidilisi isikuid (Transpordiamet ja kohalikud omavalitsused)</w:t>
      </w:r>
      <w:r w:rsidRPr="00D34394">
        <w:t xml:space="preserve"> tegema teatavad liiklus- ja liikuvusandmed masinloetaval kujul kättesaadavaks.</w:t>
      </w:r>
      <w:r w:rsidRPr="00D34394" w:rsidR="003F71FA">
        <w:t xml:space="preserve"> ITS d</w:t>
      </w:r>
      <w:r w:rsidRPr="00D34394">
        <w:t xml:space="preserve">irektiiv </w:t>
      </w:r>
      <w:r w:rsidRPr="00D34394" w:rsidR="003F71FA">
        <w:t xml:space="preserve">ja selle alusel vastu võetud spetsifikatsioonid </w:t>
      </w:r>
      <w:r w:rsidRPr="00D34394">
        <w:t>ei nõua</w:t>
      </w:r>
      <w:r w:rsidRPr="00D34394" w:rsidR="00422A74">
        <w:t xml:space="preserve"> investeeringuid taristusse, mis võimaldaks andmeid koguma hakata, vaid </w:t>
      </w:r>
      <w:r w:rsidRPr="00D34394">
        <w:t>kohustab tegema kättesaadavaks need andme</w:t>
      </w:r>
      <w:r w:rsidRPr="00D34394" w:rsidR="00CF7E91">
        <w:t>d</w:t>
      </w:r>
      <w:r w:rsidRPr="00D34394">
        <w:t>, mida juba kogutakse ja mis on tehniliselt võimalik esitada masinloetaval kujul.</w:t>
      </w:r>
      <w:r w:rsidRPr="00D34394" w:rsidR="003F71FA">
        <w:t xml:space="preserve"> </w:t>
      </w:r>
      <w:r w:rsidRPr="00D34394" w:rsidR="00CF7E91">
        <w:t>Liiklus- ja liikuvusandmed</w:t>
      </w:r>
      <w:r w:rsidRPr="00D34394">
        <w:t xml:space="preserve"> </w:t>
      </w:r>
      <w:r w:rsidR="0041380C">
        <w:t>hõlmavad endas</w:t>
      </w:r>
      <w:r w:rsidR="00A6155D">
        <w:t xml:space="preserve"> </w:t>
      </w:r>
      <w:r w:rsidRPr="00D34394" w:rsidR="00CF7E91">
        <w:t xml:space="preserve"> </w:t>
      </w:r>
      <w:r w:rsidRPr="00D34394">
        <w:t>näiteks teede, liikluskorraldusvahendite</w:t>
      </w:r>
      <w:r w:rsidRPr="00D34394" w:rsidR="00CF7E91">
        <w:t xml:space="preserve"> ja</w:t>
      </w:r>
      <w:r w:rsidRPr="00D34394">
        <w:t xml:space="preserve"> teeolude andme</w:t>
      </w:r>
      <w:r w:rsidR="0041380C">
        <w:t>i</w:t>
      </w:r>
      <w:r w:rsidRPr="00D34394">
        <w:t>d. Andmete kättesaadavaks tegemine toetab ITS teenuste</w:t>
      </w:r>
      <w:r w:rsidRPr="00D34394" w:rsidR="00CF7E91">
        <w:t xml:space="preserve"> (nt nutikad liiklusjuhtimise võimalused, automaatsed liiklusteavitused, </w:t>
      </w:r>
      <w:r w:rsidR="0041380C">
        <w:t xml:space="preserve"> efektiivsed</w:t>
      </w:r>
      <w:r w:rsidRPr="00D34394" w:rsidR="00CF7E91">
        <w:t xml:space="preserve"> teekonna </w:t>
      </w:r>
      <w:r w:rsidR="00A6155D">
        <w:t xml:space="preserve"> </w:t>
      </w:r>
      <w:r w:rsidRPr="00D34394" w:rsidR="00CF7E91">
        <w:t>planeerimi</w:t>
      </w:r>
      <w:r w:rsidR="0041380C">
        <w:t>sed</w:t>
      </w:r>
      <w:r w:rsidRPr="00D34394" w:rsidR="00CF7E91">
        <w:t>) seotud lahenduste arendamist ja kasutuselevõttu.</w:t>
      </w:r>
    </w:p>
    <w:p w:rsidRPr="00D34394" w:rsidR="00C7356C" w:rsidP="00C7356C" w:rsidRDefault="00C7356C" w14:paraId="68368E9D" w14:textId="77777777">
      <w:pPr>
        <w:jc w:val="both"/>
      </w:pPr>
    </w:p>
    <w:p w:rsidR="00C7356C" w:rsidP="00C7356C" w:rsidRDefault="0026534F" w14:paraId="0DEB0E9D" w14:textId="3153B56C">
      <w:pPr>
        <w:jc w:val="both"/>
      </w:pPr>
      <w:r>
        <w:t>Eelnõu</w:t>
      </w:r>
      <w:r w:rsidR="009972B7">
        <w:t xml:space="preserve"> </w:t>
      </w:r>
      <w:r w:rsidRPr="00D34394" w:rsidR="00C7356C">
        <w:t xml:space="preserve">mõjul paraneb andmete kättesaadavus nii era- kui avaliku sektori teenusepakkujatele ning lõppkasutajatele, mis omakorda võimaldab </w:t>
      </w:r>
      <w:r w:rsidR="00A6155D">
        <w:t>nüüdis</w:t>
      </w:r>
      <w:r w:rsidRPr="00D34394" w:rsidR="00C7356C">
        <w:t xml:space="preserve">aegseid ja andmepõhiseid </w:t>
      </w:r>
      <w:r w:rsidRPr="00D34394" w:rsidR="00CF7E91">
        <w:t>liiklus- kui ka liikuvus</w:t>
      </w:r>
      <w:r w:rsidRPr="00D34394" w:rsidR="00C7356C">
        <w:t>lahendusi</w:t>
      </w:r>
      <w:r w:rsidRPr="00D34394" w:rsidR="00CF7E91">
        <w:t>.</w:t>
      </w:r>
      <w:r w:rsidRPr="00D34394" w:rsidR="00D45FFB">
        <w:t xml:space="preserve"> Eelnõukohase seadusega </w:t>
      </w:r>
      <w:ins w:author="Pilleriin Lindsalu - JUSTDIGI" w:date="2025-09-09T09:57:00Z" w16du:dateUtc="2025-09-09T06:57:00Z" w:id="2">
        <w:r w:rsidR="001E792B">
          <w:t xml:space="preserve">ettevõtjate ega inimeste </w:t>
        </w:r>
      </w:ins>
      <w:r w:rsidRPr="00D34394" w:rsidR="00D45FFB">
        <w:t>halduskoormus ei suurene.</w:t>
      </w:r>
      <w:ins w:author="Pilleriin Lindsalu - JUSTDIGI" w:date="2025-09-09T09:57:00Z" w16du:dateUtc="2025-09-09T06:57:00Z" w:id="3">
        <w:r w:rsidR="00C6716E">
          <w:t xml:space="preserve"> </w:t>
        </w:r>
        <w:r w:rsidR="00C6716E">
          <w:t>Praegu ei ole Eestis ühtegi erasektori ettevõtjat, kellele tekiks kohustus ITS direktiivi kohased liiklus- või liikuvusandmed riikliku juurdepääsupunkti kaudu kättesaadavaks teha</w:t>
        </w:r>
        <w:commentRangeStart w:id="4"/>
        <w:r w:rsidR="00C6716E">
          <w:t>.</w:t>
        </w:r>
      </w:ins>
      <w:ins w:author="Pilleriin Lindsalu - JUSTDIGI" w:date="2025-09-09T10:00:00Z" w16du:dateUtc="2025-09-09T07:00:00Z" w:id="5">
        <w:commentRangeEnd w:id="4"/>
        <w:r w:rsidR="00866CAC">
          <w:rPr>
            <w:rStyle w:val="Kommentaariviide"/>
          </w:rPr>
          <w:commentReference w:id="4"/>
        </w:r>
      </w:ins>
    </w:p>
    <w:p w:rsidR="006F2326" w:rsidP="00C7356C" w:rsidRDefault="006F2326" w14:paraId="257627CB" w14:textId="77777777">
      <w:pPr>
        <w:jc w:val="both"/>
      </w:pPr>
    </w:p>
    <w:p w:rsidR="006F2326" w:rsidP="006F2326" w:rsidRDefault="006F2326" w14:paraId="75C3F1D4" w14:textId="77777777">
      <w:pPr>
        <w:jc w:val="both"/>
      </w:pPr>
      <w:r>
        <w:t xml:space="preserve">ITS direktiivi rakendamiseks tuleb teha asjakohased muudatused liiklusseaduses (edaspidi ka </w:t>
      </w:r>
      <w:r w:rsidRPr="0032093C">
        <w:rPr>
          <w:i/>
          <w:iCs/>
        </w:rPr>
        <w:t>LS</w:t>
      </w:r>
      <w:r>
        <w:t>).</w:t>
      </w:r>
    </w:p>
    <w:p w:rsidR="009442EF" w:rsidP="000D1218" w:rsidRDefault="009442EF" w14:paraId="3C83119B" w14:textId="77777777">
      <w:pPr>
        <w:jc w:val="both"/>
      </w:pPr>
    </w:p>
    <w:p w:rsidRPr="00CC48F5" w:rsidR="00CC48F5" w:rsidP="000D1218" w:rsidRDefault="00CC48F5" w14:paraId="47742C9E" w14:textId="491BE414">
      <w:pPr>
        <w:jc w:val="both"/>
        <w:rPr>
          <w:b/>
          <w:bCs/>
        </w:rPr>
      </w:pPr>
      <w:r w:rsidRPr="00CC48F5">
        <w:rPr>
          <w:b/>
          <w:bCs/>
        </w:rPr>
        <w:t>1.2. Eelnõu ettevalmistajad</w:t>
      </w:r>
    </w:p>
    <w:p w:rsidR="009442EF" w:rsidP="000D1218" w:rsidRDefault="009442EF" w14:paraId="499DA954" w14:textId="77777777">
      <w:pPr>
        <w:jc w:val="both"/>
      </w:pPr>
    </w:p>
    <w:p w:rsidR="00F10C1A" w:rsidP="000D1218" w:rsidRDefault="00CC48F5" w14:paraId="4894904A" w14:textId="252FDCF4">
      <w:pPr>
        <w:jc w:val="both"/>
      </w:pPr>
      <w:r w:rsidRPr="422C99A7">
        <w:t xml:space="preserve">Eelnõu ja seletuskirja on ette valmistanud Kliimaministeeriumi liikuvuse arengu ja investeeringute osakonna </w:t>
      </w:r>
      <w:r w:rsidRPr="422C99A7" w:rsidR="0034208F">
        <w:t xml:space="preserve">digitranspordi </w:t>
      </w:r>
      <w:r w:rsidRPr="422C99A7">
        <w:t xml:space="preserve">valdkonnajuht Enriko Laanemäe (627 2330, </w:t>
      </w:r>
      <w:hyperlink r:id="rId15">
        <w:r w:rsidRPr="422C99A7">
          <w:rPr>
            <w:rStyle w:val="Hperlink"/>
          </w:rPr>
          <w:t>enriko.laanemae@kliimaministeerium.ee</w:t>
        </w:r>
      </w:hyperlink>
      <w:r w:rsidRPr="422C99A7">
        <w:t>).</w:t>
      </w:r>
      <w:r w:rsidR="006B234F">
        <w:t xml:space="preserve"> </w:t>
      </w:r>
      <w:r w:rsidR="00F10C1A">
        <w:t xml:space="preserve">Eelnõu </w:t>
      </w:r>
      <w:r w:rsidR="00E6233F">
        <w:t>õigus</w:t>
      </w:r>
      <w:r w:rsidR="00F10C1A">
        <w:t>ekspertiisi tegi Kliimaministeeriumi õigusosakonna</w:t>
      </w:r>
      <w:r w:rsidR="00661FB0">
        <w:t xml:space="preserve"> nõunik Annemari Vene (605 0063, </w:t>
      </w:r>
      <w:hyperlink w:history="1" r:id="rId16">
        <w:r w:rsidRPr="00661FB0" w:rsidR="00661FB0">
          <w:rPr>
            <w:rStyle w:val="Hperlink"/>
          </w:rPr>
          <w:t>annemari.vene@kliimaministeerium.ee</w:t>
        </w:r>
      </w:hyperlink>
      <w:r w:rsidR="00661FB0">
        <w:t>).</w:t>
      </w:r>
    </w:p>
    <w:p w:rsidR="006B234F" w:rsidP="000D1218" w:rsidRDefault="006B234F" w14:paraId="19F3827F" w14:textId="77777777">
      <w:pPr>
        <w:jc w:val="both"/>
      </w:pPr>
    </w:p>
    <w:p w:rsidR="00092FEF" w:rsidP="000D1218" w:rsidRDefault="00F10C1A" w14:paraId="601ECDAC" w14:textId="2BA290DC">
      <w:pPr>
        <w:jc w:val="both"/>
      </w:pPr>
      <w:r>
        <w:t>Eelnõu ja seletuskirja on keeleliselt toimetanud Justiits</w:t>
      </w:r>
      <w:r w:rsidR="00E6233F">
        <w:t>- ja Digi</w:t>
      </w:r>
      <w:r>
        <w:t>ministeeriumi õigusloome korralduse talituse keeletoimetaja</w:t>
      </w:r>
      <w:r w:rsidR="00E6233F">
        <w:t xml:space="preserve"> Aili Sandre (aili.sandre@justdigi.ee).</w:t>
      </w:r>
    </w:p>
    <w:p w:rsidR="009442EF" w:rsidP="000D1218" w:rsidRDefault="009442EF" w14:paraId="022545A4" w14:textId="77777777">
      <w:pPr>
        <w:jc w:val="both"/>
      </w:pPr>
    </w:p>
    <w:p w:rsidR="00CC48F5" w:rsidP="000D1218" w:rsidRDefault="00CC48F5" w14:paraId="41D0B77E" w14:textId="7B604813">
      <w:pPr>
        <w:jc w:val="both"/>
        <w:rPr>
          <w:b/>
          <w:bCs/>
        </w:rPr>
      </w:pPr>
      <w:r w:rsidRPr="00CC48F5">
        <w:rPr>
          <w:b/>
          <w:bCs/>
        </w:rPr>
        <w:t>1.3. Märkused</w:t>
      </w:r>
    </w:p>
    <w:p w:rsidR="00CC48F5" w:rsidP="000D1218" w:rsidRDefault="00CC48F5" w14:paraId="72B59DFD" w14:textId="2293F202">
      <w:pPr>
        <w:jc w:val="both"/>
      </w:pPr>
    </w:p>
    <w:p w:rsidR="00CC48F5" w:rsidP="000D1218" w:rsidRDefault="00CC48F5" w14:paraId="4E99CDB2" w14:textId="00DE32B6" w14:noSpellErr="1">
      <w:pPr>
        <w:jc w:val="both"/>
      </w:pPr>
      <w:r w:rsidR="00CC48F5">
        <w:rPr/>
        <w:t>Eelnõukohase</w:t>
      </w:r>
      <w:r w:rsidR="00E6233F">
        <w:rPr/>
        <w:t xml:space="preserve"> seadusega</w:t>
      </w:r>
      <w:r w:rsidR="00CC48F5">
        <w:rPr/>
        <w:t xml:space="preserve"> muudetakse liiklusseadust avaldamismärkega </w:t>
      </w:r>
      <w:commentRangeStart w:id="1356799487"/>
      <w:r w:rsidR="2328ED94">
        <w:rPr/>
        <w:t>RT I, 31.12.2024, 8</w:t>
      </w:r>
      <w:r w:rsidR="00CC48F5">
        <w:rPr/>
        <w:t>.</w:t>
      </w:r>
      <w:commentRangeEnd w:id="1356799487"/>
      <w:r>
        <w:rPr>
          <w:rStyle w:val="CommentReference"/>
        </w:rPr>
        <w:commentReference w:id="1356799487"/>
      </w:r>
    </w:p>
    <w:p w:rsidR="008A78A7" w:rsidP="000D1218" w:rsidRDefault="008A78A7" w14:paraId="263752FF" w14:textId="77777777">
      <w:pPr>
        <w:jc w:val="both"/>
      </w:pPr>
    </w:p>
    <w:p w:rsidR="008A78A7" w:rsidP="000D1218" w:rsidRDefault="00CC48F5" w14:paraId="31EB715F" w14:textId="083D2E83">
      <w:pPr>
        <w:jc w:val="both"/>
      </w:pPr>
      <w:r>
        <w:t xml:space="preserve">Eelnõu on seotud Euroopa Parlamendi ja </w:t>
      </w:r>
      <w:r w:rsidR="00E6233F">
        <w:t>n</w:t>
      </w:r>
      <w:r>
        <w:t xml:space="preserve">õukogu </w:t>
      </w:r>
      <w:r w:rsidR="008A78A7">
        <w:t xml:space="preserve">direktiiviga </w:t>
      </w:r>
      <w:r w:rsidR="006B234F">
        <w:t>2023/2661/EL, millega muudetakse</w:t>
      </w:r>
      <w:r w:rsidR="00661FB0">
        <w:t xml:space="preserve"> </w:t>
      </w:r>
      <w:r w:rsidR="006B234F">
        <w:t>direktiivi</w:t>
      </w:r>
      <w:r w:rsidRPr="006B234F" w:rsidR="006B234F">
        <w:t xml:space="preserve"> </w:t>
      </w:r>
      <w:r w:rsidR="006B234F">
        <w:t>2010/40/EL</w:t>
      </w:r>
      <w:r w:rsidR="008A78A7">
        <w:t>, mis käsitleb raam</w:t>
      </w:r>
      <w:r w:rsidR="00F3049E">
        <w:t>i</w:t>
      </w:r>
      <w:r w:rsidR="008A78A7">
        <w:t xml:space="preserve">stikku </w:t>
      </w:r>
      <w:r w:rsidR="4E331828">
        <w:t>ITS</w:t>
      </w:r>
      <w:r w:rsidR="004333A3">
        <w:t xml:space="preserve"> </w:t>
      </w:r>
      <w:r w:rsidR="008A78A7">
        <w:t xml:space="preserve">kasutuselevõtmiseks maanteetranspordis ja liideste jaoks teiste transpordiliikidega. </w:t>
      </w:r>
      <w:r w:rsidR="000154A0">
        <w:t>Liikmesriigid peavad jõustama direktiivi õigusnormid hiljemalt 21. detsembriks 2025.</w:t>
      </w:r>
    </w:p>
    <w:p w:rsidR="00202F5C" w:rsidP="000D1218" w:rsidRDefault="00202F5C" w14:paraId="55BED963" w14:textId="77777777">
      <w:pPr>
        <w:jc w:val="both"/>
      </w:pPr>
    </w:p>
    <w:p w:rsidR="005E5EE7" w:rsidP="000D1218" w:rsidRDefault="005E5EE7" w14:paraId="5D92BAF5" w14:textId="7D8A25A3">
      <w:pPr>
        <w:jc w:val="both"/>
      </w:pPr>
      <w:r>
        <w:lastRenderedPageBreak/>
        <w:t>Seaduse vastuvõtmiseks on vaja Riigikogu poolthäälte enamus</w:t>
      </w:r>
      <w:r w:rsidR="00E6233F">
        <w:t>t</w:t>
      </w:r>
      <w:r>
        <w:t>.</w:t>
      </w:r>
    </w:p>
    <w:p w:rsidRPr="00202F5C" w:rsidR="00202F5C" w:rsidP="000D1218" w:rsidRDefault="00202F5C" w14:paraId="32B62F5E" w14:textId="77777777">
      <w:pPr>
        <w:jc w:val="both"/>
        <w:rPr>
          <w:b/>
          <w:bCs/>
        </w:rPr>
      </w:pPr>
    </w:p>
    <w:p w:rsidRPr="00202F5C" w:rsidR="00EA1EFA" w:rsidP="000D1218" w:rsidRDefault="00202F5C" w14:paraId="6998CB3B" w14:textId="4C1EFC34">
      <w:pPr>
        <w:jc w:val="both"/>
        <w:rPr>
          <w:b/>
          <w:bCs/>
        </w:rPr>
      </w:pPr>
      <w:r w:rsidRPr="00202F5C">
        <w:rPr>
          <w:b/>
          <w:bCs/>
        </w:rPr>
        <w:t xml:space="preserve">2. </w:t>
      </w:r>
      <w:r w:rsidR="00E6233F">
        <w:rPr>
          <w:b/>
          <w:bCs/>
        </w:rPr>
        <w:t>Eelnõu</w:t>
      </w:r>
      <w:r w:rsidRPr="00202F5C" w:rsidR="00E6233F">
        <w:rPr>
          <w:b/>
          <w:bCs/>
        </w:rPr>
        <w:t xml:space="preserve"> </w:t>
      </w:r>
      <w:r w:rsidRPr="00202F5C" w:rsidR="00EA1EFA">
        <w:rPr>
          <w:b/>
          <w:bCs/>
        </w:rPr>
        <w:t>eesmärk</w:t>
      </w:r>
    </w:p>
    <w:p w:rsidR="00EA1EFA" w:rsidP="006B234F" w:rsidRDefault="00EA1EFA" w14:paraId="25B98448" w14:textId="77777777">
      <w:pPr>
        <w:jc w:val="both"/>
      </w:pPr>
    </w:p>
    <w:p w:rsidRPr="00D34394" w:rsidR="009269EF" w:rsidP="006B234F" w:rsidRDefault="009269EF" w14:paraId="3CE0AA84" w14:textId="62A20879">
      <w:pPr>
        <w:jc w:val="both"/>
      </w:pPr>
      <w:r w:rsidRPr="00D34394">
        <w:t>Eelnõule ei eelnenud väljatöötamiskavatsust, kuna tegemist on Euroopa Liidu õiguse rakendamise</w:t>
      </w:r>
      <w:r w:rsidR="00A6155D">
        <w:t>ga</w:t>
      </w:r>
      <w:r w:rsidRPr="00D34394">
        <w:t xml:space="preserve"> ning sellega kaasnev mõju on juba hinnatud.</w:t>
      </w:r>
    </w:p>
    <w:p w:rsidRPr="00D34394" w:rsidR="009269EF" w:rsidP="006B234F" w:rsidRDefault="009269EF" w14:paraId="4B693039" w14:textId="77777777">
      <w:pPr>
        <w:jc w:val="both"/>
      </w:pPr>
    </w:p>
    <w:p w:rsidR="00D01BA1" w:rsidP="006B234F" w:rsidRDefault="002C6BDE" w14:paraId="10B94AE6" w14:textId="73E5C1D8">
      <w:pPr>
        <w:jc w:val="both"/>
      </w:pPr>
      <w:r w:rsidRPr="00D34394">
        <w:t xml:space="preserve">Eelnõu eesmärk on soodustada </w:t>
      </w:r>
      <w:r w:rsidRPr="00D34394" w:rsidR="0124F181">
        <w:t>ITS</w:t>
      </w:r>
      <w:r w:rsidRPr="00D34394">
        <w:t xml:space="preserve"> kasutuselevõttu ning tagada </w:t>
      </w:r>
      <w:r w:rsidRPr="00D34394" w:rsidR="00333D5D">
        <w:t xml:space="preserve">ITS </w:t>
      </w:r>
      <w:r w:rsidRPr="00D34394">
        <w:t xml:space="preserve">direktiivis </w:t>
      </w:r>
      <w:bookmarkStart w:name="_Hlk190769215" w:id="6"/>
      <w:r w:rsidRPr="00D34394">
        <w:t xml:space="preserve">ja </w:t>
      </w:r>
      <w:r w:rsidRPr="00D34394" w:rsidR="006B234F">
        <w:t xml:space="preserve">selle </w:t>
      </w:r>
      <w:r w:rsidRPr="00D34394">
        <w:t xml:space="preserve">alusel Euroopa Komisjoni </w:t>
      </w:r>
      <w:r w:rsidRPr="00D34394" w:rsidR="00A51CF4">
        <w:t>koostatud</w:t>
      </w:r>
      <w:r w:rsidRPr="00D34394">
        <w:t xml:space="preserve"> spetsifikatsioonides</w:t>
      </w:r>
      <w:r w:rsidRPr="00D34394" w:rsidR="00A51CF4">
        <w:t xml:space="preserve"> loetletud</w:t>
      </w:r>
      <w:r w:rsidRPr="00D34394">
        <w:t xml:space="preserve"> </w:t>
      </w:r>
      <w:bookmarkEnd w:id="6"/>
      <w:r w:rsidRPr="00D34394">
        <w:t>andme</w:t>
      </w:r>
      <w:r w:rsidRPr="00D34394" w:rsidR="007E6A6F">
        <w:t>liikidele vastavate andmete</w:t>
      </w:r>
      <w:r w:rsidRPr="00D34394">
        <w:t xml:space="preserve"> kättesaadavus riikliku juurdepääsupunkti</w:t>
      </w:r>
      <w:r w:rsidRPr="00D34394" w:rsidR="00A51CF4">
        <w:t xml:space="preserve"> kaudu</w:t>
      </w:r>
      <w:r w:rsidRPr="00D34394">
        <w:t>.</w:t>
      </w:r>
      <w:r w:rsidRPr="00D34394" w:rsidR="009269EF">
        <w:t xml:space="preserve"> Andmeliigid jagunevad erinevateks kategooriateks</w:t>
      </w:r>
      <w:r w:rsidRPr="00D34394" w:rsidR="009D0171">
        <w:t xml:space="preserve">, milleks on </w:t>
      </w:r>
      <w:r w:rsidRPr="00D34394" w:rsidR="009269EF">
        <w:t>staatilised ja dünaamilised liikluseeskirjad (nt sillale</w:t>
      </w:r>
      <w:r w:rsidR="0060615D">
        <w:t xml:space="preserve"> </w:t>
      </w:r>
      <w:r w:rsidRPr="00D34394" w:rsidR="009269EF">
        <w:t>pääsu tingimused, kiiruspiirangud), võrgu seisundit käsitlevad andmeliigid (nt teede ja sõiduradade sulgemine), veoautodele ja tarbesõidukitele pakutavate turvaliste parkimiskohtadega (nt staatilised parklaandmed, vabad parkimiskohad</w:t>
      </w:r>
      <w:r w:rsidRPr="00D34394" w:rsidR="00267E4D">
        <w:t xml:space="preserve">), andmed liiklusohutust mõjutavate tuvastatud asjaolude ja tingimuste kohta (nt ajutiselt libe tee, kaitsmata õnnetusala) kui ka </w:t>
      </w:r>
      <w:proofErr w:type="spellStart"/>
      <w:r w:rsidRPr="00D34394" w:rsidR="00267E4D">
        <w:t>mitmeliigilise</w:t>
      </w:r>
      <w:proofErr w:type="spellEnd"/>
      <w:r w:rsidRPr="00D34394" w:rsidR="00267E4D">
        <w:t xml:space="preserve"> liikluse staatilised andmed (nt juurdepääsusõlmede asukoht, sh juurdepääs ja ümberistumise võimalused).</w:t>
      </w:r>
      <w:r w:rsidRPr="00D34394" w:rsidR="009269EF">
        <w:t xml:space="preserve"> </w:t>
      </w:r>
      <w:r w:rsidRPr="00D34394" w:rsidR="00380226">
        <w:t>Riiklik juurdepääsupunkt luuakse</w:t>
      </w:r>
      <w:r w:rsidRPr="00D34394" w:rsidR="00347F5D">
        <w:t xml:space="preserve"> </w:t>
      </w:r>
      <w:r w:rsidRPr="00D34394" w:rsidR="005356B4">
        <w:t xml:space="preserve">Riigi Infosüsteemi Ameti (edaspidi </w:t>
      </w:r>
      <w:r w:rsidRPr="00D34394" w:rsidR="005356B4">
        <w:rPr>
          <w:i/>
          <w:iCs/>
        </w:rPr>
        <w:t>RIA</w:t>
      </w:r>
      <w:r w:rsidRPr="00D34394" w:rsidR="005356B4">
        <w:t xml:space="preserve">) hallatavasse </w:t>
      </w:r>
      <w:r w:rsidRPr="00D34394" w:rsidR="00A864C1">
        <w:t xml:space="preserve">Eesti </w:t>
      </w:r>
      <w:r w:rsidRPr="00D34394" w:rsidR="00661FB0">
        <w:t>t</w:t>
      </w:r>
      <w:r w:rsidRPr="00D34394" w:rsidR="00380226">
        <w:t>eabeväravasse</w:t>
      </w:r>
      <w:r w:rsidRPr="00D34394" w:rsidR="002822E4">
        <w:t xml:space="preserve"> (edaspidi </w:t>
      </w:r>
      <w:r w:rsidRPr="00D34394" w:rsidR="00661FB0">
        <w:rPr>
          <w:i/>
          <w:iCs/>
        </w:rPr>
        <w:t>teabevärav</w:t>
      </w:r>
      <w:r w:rsidRPr="00D34394" w:rsidR="002822E4">
        <w:t>)</w:t>
      </w:r>
      <w:r w:rsidRPr="00D34394" w:rsidR="00380226">
        <w:t xml:space="preserve">, mille vahendusel tehakse </w:t>
      </w:r>
      <w:r w:rsidRPr="00D34394" w:rsidR="00E279AC">
        <w:t>andme</w:t>
      </w:r>
      <w:r w:rsidRPr="00D34394" w:rsidR="00956360">
        <w:t xml:space="preserve">d </w:t>
      </w:r>
      <w:r w:rsidRPr="00D34394" w:rsidR="00B70AF5">
        <w:t>kättesaadavaks.</w:t>
      </w:r>
      <w:r w:rsidRPr="00D34394" w:rsidR="005356B4">
        <w:t xml:space="preserve"> </w:t>
      </w:r>
      <w:r w:rsidRPr="00D34394" w:rsidR="00EF6E4B">
        <w:t>Andme</w:t>
      </w:r>
      <w:r w:rsidRPr="00D34394" w:rsidR="00212EDD">
        <w:t>d asuvad andme</w:t>
      </w:r>
      <w:r w:rsidRPr="00D34394" w:rsidR="00EF6E4B">
        <w:t>valdaja</w:t>
      </w:r>
      <w:r w:rsidRPr="00D34394" w:rsidR="00212EDD">
        <w:t xml:space="preserve"> juures, kes</w:t>
      </w:r>
      <w:r w:rsidRPr="00D34394" w:rsidR="00EF6E4B">
        <w:t xml:space="preserve"> vastutab andmete ajakohasuse ja </w:t>
      </w:r>
      <w:r w:rsidRPr="00D34394" w:rsidR="005B475F">
        <w:t>õigsuse</w:t>
      </w:r>
      <w:r w:rsidRPr="00D34394" w:rsidR="00EF6E4B">
        <w:t xml:space="preserve"> eest, tagades nende pideva uuendamise ja täpsuse õigusaktide ja andmete kasutamise eesmärkide</w:t>
      </w:r>
      <w:r w:rsidRPr="00D34394" w:rsidR="007510AE">
        <w:t xml:space="preserve"> kohaselt</w:t>
      </w:r>
      <w:r w:rsidRPr="00D34394" w:rsidR="00EF6E4B">
        <w:t xml:space="preserve">. Samuti peab andmevaldaja rakendama meetmeid vigade ennetamiseks ja andmete kvaliteedi </w:t>
      </w:r>
      <w:r w:rsidRPr="00D34394" w:rsidR="00E43C6E">
        <w:t>tagamiseks</w:t>
      </w:r>
      <w:r w:rsidR="00A6155D">
        <w:t>,</w:t>
      </w:r>
      <w:r w:rsidRPr="00D34394" w:rsidR="0026175C">
        <w:t xml:space="preserve"> järgides selleks ITS direktiivi </w:t>
      </w:r>
      <w:r w:rsidRPr="00D34394" w:rsidR="00A6155D">
        <w:t xml:space="preserve">II </w:t>
      </w:r>
      <w:r w:rsidRPr="00D34394" w:rsidR="0026175C">
        <w:t>lisas väljatoodud põhimõtteid</w:t>
      </w:r>
      <w:r w:rsidRPr="00D34394" w:rsidR="00EF6E4B">
        <w:t xml:space="preserve">. </w:t>
      </w:r>
      <w:r w:rsidRPr="00D34394" w:rsidR="00575526">
        <w:t>Andmevaldaja peab rakendama meetmeid</w:t>
      </w:r>
      <w:r w:rsidRPr="00D34394" w:rsidR="00F52F92">
        <w:t xml:space="preserve"> (nt Eesti infoturbestandard</w:t>
      </w:r>
      <w:r w:rsidR="00062F01">
        <w:t>it või selle alternatiiviks olevat rahvusvahelist standardit</w:t>
      </w:r>
      <w:r w:rsidRPr="00D34394" w:rsidR="00F52F92">
        <w:t xml:space="preserve"> ISO</w:t>
      </w:r>
      <w:r w:rsidR="00062F01">
        <w:t>/IEC</w:t>
      </w:r>
      <w:r w:rsidRPr="00D34394" w:rsidR="00F52F92">
        <w:t>27001</w:t>
      </w:r>
      <w:r w:rsidRPr="00D34394" w:rsidR="00575526">
        <w:t>,</w:t>
      </w:r>
      <w:r w:rsidR="00062F01">
        <w:t xml:space="preserve"> kui ka RIA</w:t>
      </w:r>
      <w:r w:rsidRPr="00D34394" w:rsidR="00F52F92">
        <w:t xml:space="preserve"> nõuanded ja infomaterjal</w:t>
      </w:r>
      <w:r w:rsidR="00062F01">
        <w:t>e</w:t>
      </w:r>
      <w:r w:rsidRPr="00D34394" w:rsidR="00F52F92">
        <w:t xml:space="preserve">), </w:t>
      </w:r>
      <w:r w:rsidRPr="00D34394" w:rsidR="00575526">
        <w:t xml:space="preserve">et vältida pahatahtlikku sekkumist, sh küberrünnakuid ja süsteemi ülevõtmist väliste osapoolte poolt. </w:t>
      </w:r>
      <w:r w:rsidRPr="00D34394" w:rsidR="00A7351A">
        <w:t>Asjaomasel juhul tuleb lähtuda ITS teenuste kasutuselevõtul Euroopa Parlamendi ja nõukogu direktiivist (EL) 2022/2555</w:t>
      </w:r>
      <w:r w:rsidRPr="00D34394" w:rsidR="00885CB9">
        <w:rPr>
          <w:rStyle w:val="Allmrkuseviide"/>
        </w:rPr>
        <w:footnoteReference w:id="2"/>
      </w:r>
      <w:r w:rsidRPr="00D34394" w:rsidR="00287BA0">
        <w:t xml:space="preserve"> ja sellega seotud</w:t>
      </w:r>
      <w:r w:rsidR="00062F01">
        <w:t xml:space="preserve"> Euroopa Liidu ja Eesti</w:t>
      </w:r>
      <w:r w:rsidRPr="00D34394" w:rsidR="00287BA0">
        <w:t xml:space="preserve"> õigusaktidest</w:t>
      </w:r>
      <w:r w:rsidRPr="00D34394" w:rsidR="00F52F92">
        <w:t xml:space="preserve"> (</w:t>
      </w:r>
      <w:r w:rsidR="00062F01">
        <w:t xml:space="preserve">eelkõige </w:t>
      </w:r>
      <w:r w:rsidRPr="00D34394" w:rsidR="00F52F92">
        <w:t>kübertur</w:t>
      </w:r>
      <w:r w:rsidR="00A6155D">
        <w:t xml:space="preserve">valisuse </w:t>
      </w:r>
      <w:r w:rsidRPr="00D34394" w:rsidR="00F52F92">
        <w:t>seadus)</w:t>
      </w:r>
      <w:r w:rsidRPr="00D34394" w:rsidR="00A7351A">
        <w:t>, mis käsitle</w:t>
      </w:r>
      <w:r w:rsidRPr="00D34394" w:rsidR="00287BA0">
        <w:t>vad</w:t>
      </w:r>
      <w:r w:rsidRPr="00D34394" w:rsidR="00A7351A">
        <w:t xml:space="preserve"> meetmeid, millega tagada küberturvalisuse ühtlaselt kõrge tase kogu liidus.</w:t>
      </w:r>
    </w:p>
    <w:p w:rsidR="00191174" w:rsidP="006B234F" w:rsidRDefault="00191174" w14:paraId="74413217" w14:textId="77777777">
      <w:pPr>
        <w:jc w:val="both"/>
      </w:pPr>
    </w:p>
    <w:p w:rsidR="00EF6E4B" w:rsidP="006B234F" w:rsidRDefault="005356B4" w14:paraId="4DCFB521" w14:textId="23C5BF1B">
      <w:pPr>
        <w:jc w:val="both"/>
      </w:pPr>
      <w:r>
        <w:t>Andmevaldajal on õigus otsustada, kas andmed tehakse kättesaadavaks tasuta või tasu eest. Otsuse tegemisel tuleks lähtuda ITS direktiivi</w:t>
      </w:r>
      <w:r w:rsidR="007510AE">
        <w:t xml:space="preserve"> kohasest</w:t>
      </w:r>
      <w:r>
        <w:t xml:space="preserve"> põhimõttest</w:t>
      </w:r>
      <w:r w:rsidR="007510AE">
        <w:t xml:space="preserve"> teha</w:t>
      </w:r>
      <w:r>
        <w:t xml:space="preserve"> andmed võimaluse</w:t>
      </w:r>
      <w:r w:rsidR="007510AE">
        <w:t xml:space="preserve"> korral</w:t>
      </w:r>
      <w:r>
        <w:t xml:space="preserve"> kättesaadavaks tasuta.</w:t>
      </w:r>
    </w:p>
    <w:p w:rsidR="00EF6E4B" w:rsidP="006B234F" w:rsidRDefault="00EF6E4B" w14:paraId="3BF0955F" w14:textId="77777777">
      <w:pPr>
        <w:jc w:val="both"/>
      </w:pPr>
    </w:p>
    <w:p w:rsidR="002C6BDE" w:rsidP="006B234F" w:rsidRDefault="00243D51" w14:paraId="074207D4" w14:textId="367A4D38">
      <w:pPr>
        <w:jc w:val="both"/>
      </w:pPr>
      <w:r>
        <w:t xml:space="preserve">Andmete kohustuslik </w:t>
      </w:r>
      <w:r w:rsidR="00E279AC">
        <w:t xml:space="preserve">jagamine </w:t>
      </w:r>
      <w:r>
        <w:t xml:space="preserve">ja sellest tulenev </w:t>
      </w:r>
      <w:r w:rsidR="6D52F304">
        <w:t>ITS</w:t>
      </w:r>
      <w:r>
        <w:t xml:space="preserve"> teenuste kasutuselevõtt </w:t>
      </w:r>
      <w:r w:rsidR="00FC581E">
        <w:t>tõhustab</w:t>
      </w:r>
      <w:r>
        <w:t xml:space="preserve"> oluliselt </w:t>
      </w:r>
      <w:r w:rsidR="428C19EB">
        <w:t>ITS</w:t>
      </w:r>
      <w:r>
        <w:t xml:space="preserve"> direktiivi eesmärkide saavutamis</w:t>
      </w:r>
      <w:r w:rsidR="00FC581E">
        <w:t xml:space="preserve">t </w:t>
      </w:r>
      <w:r w:rsidR="00333D5D">
        <w:t>ning parandab</w:t>
      </w:r>
      <w:r>
        <w:t xml:space="preserve"> </w:t>
      </w:r>
      <w:r w:rsidR="008F021D">
        <w:t>andmekasutajate juurdepääsu andme</w:t>
      </w:r>
      <w:r w:rsidR="007E6A6F">
        <w:t>tele</w:t>
      </w:r>
      <w:r w:rsidR="008F021D">
        <w:t xml:space="preserve">. </w:t>
      </w:r>
      <w:r w:rsidR="00A028A5">
        <w:t xml:space="preserve">ITS direktiivi </w:t>
      </w:r>
      <w:r w:rsidR="007510AE">
        <w:t xml:space="preserve">kohane </w:t>
      </w:r>
      <w:r w:rsidR="00A028A5">
        <w:t xml:space="preserve">eesmärk on kiirendada ja koordineerida ITS kasutuselevõttu ja kasutamist maanteetranspordis. </w:t>
      </w:r>
      <w:r w:rsidR="007510AE">
        <w:t>D</w:t>
      </w:r>
      <w:r w:rsidR="00A028A5">
        <w:t>irektiiv</w:t>
      </w:r>
      <w:r w:rsidR="007510AE">
        <w:t>il</w:t>
      </w:r>
      <w:r w:rsidR="00A028A5">
        <w:t xml:space="preserve"> 2010/40/EL on olnud positiivne mõju ITS</w:t>
      </w:r>
      <w:r w:rsidR="00316764">
        <w:t xml:space="preserve"> teenuste</w:t>
      </w:r>
      <w:r w:rsidR="00A028A5">
        <w:t xml:space="preserve"> kasutuselevõtule Euroopa Liidu liikmesriikides. ITS teenuste kasutuselevõtt</w:t>
      </w:r>
      <w:r w:rsidR="1916F0F6">
        <w:t>,</w:t>
      </w:r>
      <w:r w:rsidR="00A028A5">
        <w:t xml:space="preserve"> </w:t>
      </w:r>
      <w:r w:rsidR="6B6779A9">
        <w:t xml:space="preserve">sh </w:t>
      </w:r>
      <w:r w:rsidR="00A028A5">
        <w:t xml:space="preserve">usaldusväärse teabe </w:t>
      </w:r>
      <w:r w:rsidR="3DC2BBFC">
        <w:t xml:space="preserve">avaldamine, </w:t>
      </w:r>
      <w:r w:rsidRPr="075809A0" w:rsidR="00A028A5">
        <w:rPr>
          <w:noProof/>
        </w:rPr>
        <w:t xml:space="preserve">muudab kogu transpordisüsteemi toimimise sujuvamaks ja tõhusamaks. Samuti </w:t>
      </w:r>
      <w:r w:rsidR="007C5A24">
        <w:rPr>
          <w:noProof/>
        </w:rPr>
        <w:t>parandab</w:t>
      </w:r>
      <w:r w:rsidRPr="075809A0" w:rsidR="007C5A24">
        <w:rPr>
          <w:noProof/>
        </w:rPr>
        <w:t xml:space="preserve"> </w:t>
      </w:r>
      <w:r w:rsidRPr="075809A0" w:rsidR="00A028A5">
        <w:rPr>
          <w:noProof/>
        </w:rPr>
        <w:t xml:space="preserve">see </w:t>
      </w:r>
      <w:r w:rsidR="00886846">
        <w:rPr>
          <w:noProof/>
        </w:rPr>
        <w:t xml:space="preserve">liiklejate </w:t>
      </w:r>
      <w:r w:rsidR="007C5A24">
        <w:rPr>
          <w:noProof/>
        </w:rPr>
        <w:t>kasutajakogemust ning muudab selle</w:t>
      </w:r>
      <w:r w:rsidRPr="075809A0" w:rsidR="00A028A5">
        <w:rPr>
          <w:noProof/>
        </w:rPr>
        <w:t xml:space="preserve"> ohutumaks, turvalisemaks</w:t>
      </w:r>
      <w:r w:rsidR="007C5A24">
        <w:rPr>
          <w:noProof/>
        </w:rPr>
        <w:t xml:space="preserve"> ja</w:t>
      </w:r>
      <w:r w:rsidRPr="075809A0" w:rsidR="00A028A5">
        <w:rPr>
          <w:noProof/>
        </w:rPr>
        <w:t xml:space="preserve"> usaldusväärsemaks</w:t>
      </w:r>
      <w:r w:rsidR="007C5A24">
        <w:rPr>
          <w:noProof/>
        </w:rPr>
        <w:t>.</w:t>
      </w:r>
    </w:p>
    <w:p w:rsidR="009C3E7D" w:rsidP="006B234F" w:rsidRDefault="009C3E7D" w14:paraId="1AFACF18" w14:textId="77777777">
      <w:pPr>
        <w:jc w:val="both"/>
        <w:rPr>
          <w:noProof/>
        </w:rPr>
      </w:pPr>
    </w:p>
    <w:p w:rsidR="00C02CA6" w:rsidP="000D1218" w:rsidRDefault="00175425" w14:paraId="3DE6F3F6" w14:textId="6A1A4CFE">
      <w:pPr>
        <w:jc w:val="both"/>
      </w:pPr>
      <w:r>
        <w:rPr>
          <w:noProof/>
        </w:rPr>
        <w:t>Regionaal- ja Põllumajandusministeerium</w:t>
      </w:r>
      <w:r w:rsidR="00C02CA6">
        <w:rPr>
          <w:noProof/>
        </w:rPr>
        <w:t xml:space="preserve"> (edaspidi </w:t>
      </w:r>
      <w:r w:rsidRPr="00232204" w:rsidR="00C02CA6">
        <w:rPr>
          <w:i/>
          <w:iCs/>
          <w:noProof/>
        </w:rPr>
        <w:t>REM</w:t>
      </w:r>
      <w:r w:rsidR="00C02CA6">
        <w:rPr>
          <w:noProof/>
        </w:rPr>
        <w:t>)</w:t>
      </w:r>
      <w:r>
        <w:rPr>
          <w:noProof/>
        </w:rPr>
        <w:t xml:space="preserve"> vastutab rii</w:t>
      </w:r>
      <w:r w:rsidR="007510AE">
        <w:rPr>
          <w:noProof/>
        </w:rPr>
        <w:t>gisisese</w:t>
      </w:r>
      <w:r w:rsidR="00C02CA6">
        <w:rPr>
          <w:noProof/>
        </w:rPr>
        <w:t xml:space="preserve"> </w:t>
      </w:r>
      <w:r>
        <w:rPr>
          <w:noProof/>
        </w:rPr>
        <w:t>ühistranspordi korraldamise</w:t>
      </w:r>
      <w:r w:rsidR="00C02CA6">
        <w:rPr>
          <w:noProof/>
        </w:rPr>
        <w:t xml:space="preserve">, ühistranspordipoliitika väljatöötamise ja </w:t>
      </w:r>
      <w:r w:rsidR="00296AE5">
        <w:rPr>
          <w:noProof/>
        </w:rPr>
        <w:t>rakendamise</w:t>
      </w:r>
      <w:r w:rsidR="002822E4">
        <w:rPr>
          <w:noProof/>
        </w:rPr>
        <w:t xml:space="preserve"> eest. </w:t>
      </w:r>
      <w:r w:rsidR="007C5A24">
        <w:rPr>
          <w:noProof/>
        </w:rPr>
        <w:t>ITS direktiivi alusel on vastu</w:t>
      </w:r>
      <w:r w:rsidR="007510AE">
        <w:rPr>
          <w:noProof/>
        </w:rPr>
        <w:t xml:space="preserve"> </w:t>
      </w:r>
      <w:r w:rsidR="007C5A24">
        <w:rPr>
          <w:noProof/>
        </w:rPr>
        <w:t>võetud spetsifikatsioon, mis käsitleb mitmeliigilisi liikumisvõimalusi</w:t>
      </w:r>
      <w:r w:rsidR="007C5A24">
        <w:rPr>
          <w:rStyle w:val="Allmrkuseviide"/>
          <w:noProof/>
        </w:rPr>
        <w:footnoteReference w:id="3"/>
      </w:r>
      <w:r w:rsidR="007C5A24">
        <w:rPr>
          <w:noProof/>
        </w:rPr>
        <w:t xml:space="preserve"> ja sellega seotud andme</w:t>
      </w:r>
      <w:r w:rsidR="007E6A6F">
        <w:rPr>
          <w:noProof/>
        </w:rPr>
        <w:t>te</w:t>
      </w:r>
      <w:r w:rsidR="007C5A24">
        <w:rPr>
          <w:noProof/>
        </w:rPr>
        <w:t xml:space="preserve"> kättesaadavaks tegemist. Andme</w:t>
      </w:r>
      <w:r w:rsidR="007E6A6F">
        <w:rPr>
          <w:noProof/>
        </w:rPr>
        <w:t>d</w:t>
      </w:r>
      <w:r w:rsidR="007C5A24">
        <w:rPr>
          <w:noProof/>
        </w:rPr>
        <w:t xml:space="preserve">, mis on </w:t>
      </w:r>
      <w:r w:rsidR="00F3049E">
        <w:rPr>
          <w:noProof/>
        </w:rPr>
        <w:t>nimetatud</w:t>
      </w:r>
      <w:r w:rsidR="007C5A24">
        <w:rPr>
          <w:noProof/>
        </w:rPr>
        <w:t xml:space="preserve"> riikliku </w:t>
      </w:r>
      <w:r w:rsidR="007C5A24">
        <w:rPr>
          <w:noProof/>
        </w:rPr>
        <w:lastRenderedPageBreak/>
        <w:t>ühistranspordiregistri põhimääruses</w:t>
      </w:r>
      <w:r w:rsidR="007C5A24">
        <w:rPr>
          <w:rStyle w:val="Allmrkuseviide"/>
          <w:noProof/>
        </w:rPr>
        <w:footnoteReference w:id="4"/>
      </w:r>
      <w:r w:rsidR="007C5A24">
        <w:rPr>
          <w:noProof/>
        </w:rPr>
        <w:t xml:space="preserve">, on REM kättesaadavaks teinud ühistranspordiregistris ning neid kuvatakse visuaalselt veebisaidil </w:t>
      </w:r>
      <w:hyperlink w:history="1" r:id="rId17">
        <w:r w:rsidRPr="004D222C" w:rsidR="007C5A24">
          <w:rPr>
            <w:rStyle w:val="Hperlink"/>
            <w:noProof/>
          </w:rPr>
          <w:t>www.peatus.ee</w:t>
        </w:r>
      </w:hyperlink>
      <w:r w:rsidR="007C5A24">
        <w:rPr>
          <w:noProof/>
        </w:rPr>
        <w:t>.</w:t>
      </w:r>
    </w:p>
    <w:p w:rsidR="00C02CA6" w:rsidP="000D1218" w:rsidRDefault="00C02CA6" w14:paraId="2394E4F6" w14:textId="77777777">
      <w:pPr>
        <w:jc w:val="both"/>
      </w:pPr>
    </w:p>
    <w:p w:rsidR="002C6BDE" w:rsidP="000D1218" w:rsidRDefault="002C6BDE" w14:paraId="3D3F7FC9" w14:textId="30F7D20A">
      <w:pPr>
        <w:jc w:val="both"/>
      </w:pPr>
      <w:r>
        <w:t>Euroopa Komisjon võttis 2020. aasta detsembris vastu teatise säästva ja aruka liikuvuse strateegia kohta</w:t>
      </w:r>
      <w:r w:rsidRPr="2A860CDE">
        <w:rPr>
          <w:rStyle w:val="Allmrkuseviide"/>
        </w:rPr>
        <w:footnoteReference w:id="5"/>
      </w:r>
      <w:r w:rsidR="00C02CA6">
        <w:t xml:space="preserve">, </w:t>
      </w:r>
      <w:r>
        <w:t xml:space="preserve">milles tehakse ettepanek </w:t>
      </w:r>
      <w:r w:rsidR="007510AE">
        <w:t xml:space="preserve">kujundada </w:t>
      </w:r>
      <w:r>
        <w:t>Euroopa transpordisüsteem põhjalikult ümber, et saavutada säästva, aruka ja vastupidava liikuvuse eesmärk.</w:t>
      </w:r>
    </w:p>
    <w:p w:rsidR="002C6BDE" w:rsidP="000D1218" w:rsidRDefault="002C6BDE" w14:paraId="481610D8" w14:textId="77777777">
      <w:pPr>
        <w:jc w:val="both"/>
      </w:pPr>
    </w:p>
    <w:p w:rsidR="00746064" w:rsidP="000D1218" w:rsidRDefault="002C6BDE" w14:paraId="7EEF36C2" w14:textId="1B021C59">
      <w:pPr>
        <w:jc w:val="both"/>
        <w:rPr>
          <w:noProof/>
        </w:rPr>
      </w:pPr>
      <w:r w:rsidRPr="422C99A7">
        <w:t xml:space="preserve">Euroopa Komisjoni 11. detsembri 2019. aasta teatises „Euroopa roheline kokkulepe“ rõhutatakse, et automatiseeritud ja ühendatud </w:t>
      </w:r>
      <w:proofErr w:type="spellStart"/>
      <w:r w:rsidRPr="422C99A7">
        <w:t>mitmeliigiline</w:t>
      </w:r>
      <w:proofErr w:type="spellEnd"/>
      <w:r w:rsidRPr="422C99A7">
        <w:t xml:space="preserve"> liikuvus mängib koos digiülemineku abil loodavate arukate liikluskorraldussüsteemidega liikuvuses üha suuremat rolli, ning tuuakse esile eesmärk toetada uusi säästva transpordi ja liikuvuse teenuseid, mis parandavad liikuvust, vähendavad ummikuid ja saastet, eelkõige linnapiirkondades, ning soodustavad üleminekut puhtamatele transpordiliikidele, toetades transpordiliikide vahelise jaotuse muutmist ja paremat liikluskorraldust.</w:t>
      </w:r>
      <w:r w:rsidRPr="422C99A7" w:rsidR="00746064">
        <w:t xml:space="preserve"> </w:t>
      </w:r>
      <w:r w:rsidRPr="422C99A7" w:rsidR="00746064">
        <w:rPr>
          <w:noProof/>
        </w:rPr>
        <w:t>Euroopa roheline kokkulepe nõuab transpordisektori kasvuhoonegaaside heitkoguste vähendamist 90% võrra. Euroopa Liidu eesmärk on saavutada kliimaneutraalne majandus aastaks 2050, liikudes samal ajal saastevaba ambitsiooni poole. Euroopa Liidu kliimaeesmärkide suurendamise juures on oluline terviklik lähenemisviis. Maanteeliikluse sujuvamaks muutmine aitab kaasa säästvama transpordi</w:t>
      </w:r>
      <w:r w:rsidR="00FC581E">
        <w:rPr>
          <w:noProof/>
        </w:rPr>
        <w:t xml:space="preserve"> kasutamise</w:t>
      </w:r>
      <w:r w:rsidRPr="422C99A7" w:rsidR="00746064">
        <w:rPr>
          <w:noProof/>
        </w:rPr>
        <w:t>le ning CO</w:t>
      </w:r>
      <w:r w:rsidRPr="00232204" w:rsidR="00746064">
        <w:rPr>
          <w:noProof/>
          <w:vertAlign w:val="subscript"/>
        </w:rPr>
        <w:t>2</w:t>
      </w:r>
      <w:r w:rsidRPr="422C99A7" w:rsidR="00746064">
        <w:rPr>
          <w:noProof/>
        </w:rPr>
        <w:t xml:space="preserve"> heite vähendamisele.</w:t>
      </w:r>
    </w:p>
    <w:p w:rsidR="00612E75" w:rsidP="000D1218" w:rsidRDefault="00612E75" w14:paraId="3BBA7638" w14:textId="77777777">
      <w:pPr>
        <w:jc w:val="both"/>
        <w:rPr>
          <w:noProof/>
        </w:rPr>
      </w:pPr>
    </w:p>
    <w:p w:rsidR="00612E75" w:rsidP="000D1218" w:rsidRDefault="00612E75" w14:paraId="3BC2E4CC" w14:textId="2946BA9F">
      <w:pPr>
        <w:jc w:val="both"/>
        <w:rPr>
          <w:noProof/>
        </w:rPr>
      </w:pPr>
      <w:r>
        <w:rPr>
          <w:noProof/>
        </w:rPr>
        <w:t xml:space="preserve">ITS direktiiviga on </w:t>
      </w:r>
      <w:r w:rsidR="00232204">
        <w:rPr>
          <w:noProof/>
        </w:rPr>
        <w:t>määratud</w:t>
      </w:r>
      <w:r>
        <w:rPr>
          <w:noProof/>
        </w:rPr>
        <w:t xml:space="preserve"> prioriteetsed valdkonnad, millega Euroopa Komisjon hõlbustab liikmesriike tegema koostööd, et edendada intelligentsete transpordisüsteemide ühtlustatud ja õigeaegset kasutuselevõttu Euroopa Liidus ning lihtsustada andme</w:t>
      </w:r>
      <w:r w:rsidR="007E6A6F">
        <w:rPr>
          <w:noProof/>
        </w:rPr>
        <w:t xml:space="preserve">te </w:t>
      </w:r>
      <w:r>
        <w:rPr>
          <w:noProof/>
        </w:rPr>
        <w:t>jagamist. Esmalt tuleks prioriteetsetena käsitleda nelja peamist intelligentsete transpordisüsteemide väljatöötamise ja kasutuselevõtmise valdkonda, mi</w:t>
      </w:r>
      <w:r w:rsidR="00A6155D">
        <w:rPr>
          <w:noProof/>
        </w:rPr>
        <w:t>s</w:t>
      </w:r>
      <w:r>
        <w:rPr>
          <w:noProof/>
        </w:rPr>
        <w:t xml:space="preserve"> on</w:t>
      </w:r>
      <w:r w:rsidR="00A6155D">
        <w:rPr>
          <w:noProof/>
        </w:rPr>
        <w:t xml:space="preserve"> järgmised</w:t>
      </w:r>
      <w:r>
        <w:rPr>
          <w:noProof/>
        </w:rPr>
        <w:t>:</w:t>
      </w:r>
    </w:p>
    <w:p w:rsidR="00612E75" w:rsidP="00232204" w:rsidRDefault="00612E75" w14:paraId="10013349" w14:textId="6DBADB4B">
      <w:pPr>
        <w:jc w:val="both"/>
      </w:pPr>
      <w:r>
        <w:t>1) teabe ja liikuvusega seotud intelligentsete transpordisüsteemide teenused;</w:t>
      </w:r>
    </w:p>
    <w:p w:rsidR="00612E75" w:rsidP="00232204" w:rsidRDefault="00612E75" w14:paraId="19191FE9" w14:textId="77777777">
      <w:pPr>
        <w:jc w:val="both"/>
      </w:pPr>
      <w:r>
        <w:t>2) reisimise, transpordi ja liikluskorraldusega seotud intelligentsete transpordisüsteemide teenused;</w:t>
      </w:r>
    </w:p>
    <w:p w:rsidR="00612E75" w:rsidP="00232204" w:rsidRDefault="00612E75" w14:paraId="73E9DD72" w14:textId="77777777">
      <w:pPr>
        <w:jc w:val="both"/>
      </w:pPr>
      <w:r>
        <w:t>3) liiklusohutuse ja turvalisusega seotud intelligentsete transpordisüsteemide teenused;</w:t>
      </w:r>
    </w:p>
    <w:p w:rsidR="00612E75" w:rsidP="00612E75" w:rsidRDefault="00612E75" w14:paraId="149E572E" w14:textId="139248EF">
      <w:pPr>
        <w:jc w:val="both"/>
      </w:pPr>
      <w:r>
        <w:t>4) intelligentsete transpordisüsteemide teenused koos</w:t>
      </w:r>
      <w:r w:rsidR="007C45CA">
        <w:t>võimelise</w:t>
      </w:r>
      <w:r>
        <w:t>, ühendatud ja automatiseeritud liikuvuse jaoks.</w:t>
      </w:r>
    </w:p>
    <w:p w:rsidR="00232204" w:rsidP="00612E75" w:rsidRDefault="00232204" w14:paraId="2F87E533" w14:textId="77777777">
      <w:pPr>
        <w:jc w:val="both"/>
      </w:pPr>
    </w:p>
    <w:p w:rsidR="00232204" w:rsidP="00612E75" w:rsidRDefault="00232204" w14:paraId="726BE7F2" w14:textId="3F662424">
      <w:pPr>
        <w:jc w:val="both"/>
      </w:pPr>
      <w:r>
        <w:t xml:space="preserve">Neid valdkondi on täpsustatud ITS direktiivi </w:t>
      </w:r>
      <w:r w:rsidR="00535EE7">
        <w:t xml:space="preserve">I </w:t>
      </w:r>
      <w:r>
        <w:t>lisas.</w:t>
      </w:r>
    </w:p>
    <w:p w:rsidR="002C6BDE" w:rsidP="000D1218" w:rsidRDefault="002C6BDE" w14:paraId="04770AAF" w14:textId="77777777">
      <w:pPr>
        <w:jc w:val="both"/>
      </w:pPr>
    </w:p>
    <w:p w:rsidR="002C6BDE" w:rsidP="000D1218" w:rsidRDefault="002C6BDE" w14:paraId="65E19917" w14:textId="413E92FA">
      <w:pPr>
        <w:jc w:val="both"/>
        <w:rPr>
          <w:noProof/>
        </w:rPr>
      </w:pPr>
      <w:r>
        <w:t>ITS teenuste kasutuselevõtt ja andme</w:t>
      </w:r>
      <w:r w:rsidR="007E6A6F">
        <w:t>te</w:t>
      </w:r>
      <w:r>
        <w:t xml:space="preserve"> kättesaadavus võimaldab parandada liiklusohustust</w:t>
      </w:r>
      <w:r w:rsidR="007510AE">
        <w:t>,</w:t>
      </w:r>
      <w:r>
        <w:t xml:space="preserve"> pakkudes reaalajas teavet (n</w:t>
      </w:r>
      <w:r w:rsidR="00FC581E">
        <w:t>t</w:t>
      </w:r>
      <w:r>
        <w:t xml:space="preserve"> liiklusolud</w:t>
      </w:r>
      <w:r w:rsidR="26ACBD81">
        <w:t>e</w:t>
      </w:r>
      <w:r>
        <w:t>, õnnetus</w:t>
      </w:r>
      <w:r w:rsidR="008F021D">
        <w:t>t</w:t>
      </w:r>
      <w:r>
        <w:t>e jms</w:t>
      </w:r>
      <w:r w:rsidR="0BAE9A5A">
        <w:t xml:space="preserve"> kohta</w:t>
      </w:r>
      <w:r>
        <w:t xml:space="preserve">) ning parandades kasutajate sõidutingimusi. Nutikad transpordisüsteemid aitavad vähendada liiklusummikuid ja optimeerida ressursikasutust, mis omakorda vähendab keskkonnamõju. </w:t>
      </w:r>
      <w:r w:rsidRPr="422C99A7">
        <w:rPr>
          <w:noProof/>
        </w:rPr>
        <w:t>ITS teenuste</w:t>
      </w:r>
      <w:r w:rsidRPr="422C99A7" w:rsidR="33AC8A97">
        <w:rPr>
          <w:noProof/>
        </w:rPr>
        <w:t>ga luuakse ka tingimused usaldusväärsete andmete mugavaks kasutamiseks.</w:t>
      </w:r>
      <w:r w:rsidRPr="422C99A7" w:rsidR="009C3E7D">
        <w:rPr>
          <w:noProof/>
        </w:rPr>
        <w:t xml:space="preserve"> Selleks, et </w:t>
      </w:r>
      <w:r w:rsidRPr="422C99A7" w:rsidR="0084316A">
        <w:rPr>
          <w:noProof/>
        </w:rPr>
        <w:t xml:space="preserve">võimaldada ühtset ja </w:t>
      </w:r>
      <w:r w:rsidRPr="7C04917A" w:rsidR="0084316A">
        <w:rPr>
          <w:noProof/>
        </w:rPr>
        <w:t>struktu</w:t>
      </w:r>
      <w:r w:rsidRPr="7C04917A" w:rsidR="2B7BDA40">
        <w:rPr>
          <w:noProof/>
        </w:rPr>
        <w:t>r</w:t>
      </w:r>
      <w:r w:rsidRPr="7C04917A" w:rsidR="0084316A">
        <w:rPr>
          <w:noProof/>
        </w:rPr>
        <w:t>eeritud</w:t>
      </w:r>
      <w:r w:rsidRPr="422C99A7" w:rsidR="009C3E7D">
        <w:rPr>
          <w:noProof/>
        </w:rPr>
        <w:t xml:space="preserve"> andmevahetust, on Euroopa Komisjon </w:t>
      </w:r>
      <w:r w:rsidRPr="422C99A7" w:rsidR="0084316A">
        <w:rPr>
          <w:noProof/>
        </w:rPr>
        <w:t>liiklus- ja transpordiandmete elektroonseks edastamiseks määranud kohustuslikuks andmevahetusstandardiks liiklusandmete vahetamise</w:t>
      </w:r>
      <w:r w:rsidR="007510AE">
        <w:rPr>
          <w:noProof/>
        </w:rPr>
        <w:t>l</w:t>
      </w:r>
      <w:r w:rsidRPr="422C99A7" w:rsidR="0084316A">
        <w:rPr>
          <w:noProof/>
        </w:rPr>
        <w:t xml:space="preserve"> DATEX II. Standardiseeritud andmevahetus lih</w:t>
      </w:r>
      <w:r w:rsidR="00886846">
        <w:rPr>
          <w:noProof/>
        </w:rPr>
        <w:t>t</w:t>
      </w:r>
      <w:r w:rsidRPr="422C99A7" w:rsidR="0084316A">
        <w:rPr>
          <w:noProof/>
        </w:rPr>
        <w:t xml:space="preserve">sustab erinevate süsteemide </w:t>
      </w:r>
      <w:r w:rsidR="007F5457">
        <w:rPr>
          <w:noProof/>
        </w:rPr>
        <w:t>koosvõimet</w:t>
      </w:r>
      <w:r w:rsidRPr="422C99A7" w:rsidR="0084316A">
        <w:rPr>
          <w:noProof/>
        </w:rPr>
        <w:t>, mille tulemusena on andmed täpsemad ja kiiremini kättesaadavad. Ilma standardiseeritud andmevahetuseta oleks seda keerulisem tagada, mis omakorda põhjustaks ebatõhusust ja võimalikke vigu.</w:t>
      </w:r>
    </w:p>
    <w:p w:rsidR="00E36864" w:rsidP="000D1218" w:rsidRDefault="00E36864" w14:paraId="0D3B4EA1" w14:textId="77777777">
      <w:pPr>
        <w:jc w:val="both"/>
        <w:rPr>
          <w:noProof/>
        </w:rPr>
      </w:pPr>
    </w:p>
    <w:p w:rsidR="00E36864" w:rsidP="000D1218" w:rsidRDefault="00E36864" w14:paraId="37442E63" w14:textId="482797A9">
      <w:pPr>
        <w:jc w:val="both"/>
        <w:rPr>
          <w:noProof/>
        </w:rPr>
      </w:pPr>
      <w:r w:rsidRPr="075809A0">
        <w:rPr>
          <w:noProof/>
        </w:rPr>
        <w:t>Koos</w:t>
      </w:r>
      <w:r w:rsidR="00EE3854">
        <w:rPr>
          <w:noProof/>
        </w:rPr>
        <w:t>võimelised</w:t>
      </w:r>
      <w:r w:rsidR="002A2864">
        <w:rPr>
          <w:noProof/>
        </w:rPr>
        <w:t xml:space="preserve"> intelligentsed transpordisüsteemid</w:t>
      </w:r>
      <w:r w:rsidR="00852EF3">
        <w:rPr>
          <w:noProof/>
        </w:rPr>
        <w:t xml:space="preserve"> </w:t>
      </w:r>
      <w:r w:rsidRPr="075809A0">
        <w:rPr>
          <w:noProof/>
        </w:rPr>
        <w:t>(</w:t>
      </w:r>
      <w:r w:rsidRPr="00602216" w:rsidR="2BF0CACE">
        <w:rPr>
          <w:i/>
          <w:iCs/>
          <w:noProof/>
        </w:rPr>
        <w:t xml:space="preserve">Cooperative </w:t>
      </w:r>
      <w:r w:rsidRPr="00602216">
        <w:rPr>
          <w:i/>
          <w:iCs/>
          <w:noProof/>
        </w:rPr>
        <w:t>Intelligent Transport Systems</w:t>
      </w:r>
      <w:r w:rsidR="00612E75">
        <w:rPr>
          <w:noProof/>
        </w:rPr>
        <w:t xml:space="preserve"> ehk</w:t>
      </w:r>
      <w:r w:rsidRPr="075809A0">
        <w:rPr>
          <w:noProof/>
        </w:rPr>
        <w:t xml:space="preserve"> </w:t>
      </w:r>
      <w:r w:rsidRPr="075809A0" w:rsidR="135E8E70">
        <w:rPr>
          <w:noProof/>
        </w:rPr>
        <w:t>C-</w:t>
      </w:r>
      <w:r w:rsidRPr="075809A0">
        <w:rPr>
          <w:noProof/>
        </w:rPr>
        <w:t>ITS) võimaldavad sõidukitel, transporditaristul ja teistel liikluses osalejatel oma</w:t>
      </w:r>
      <w:r w:rsidRPr="075809A0" w:rsidR="711B5C12">
        <w:rPr>
          <w:noProof/>
        </w:rPr>
        <w:t>vahelisest</w:t>
      </w:r>
      <w:r w:rsidRPr="075809A0">
        <w:rPr>
          <w:noProof/>
        </w:rPr>
        <w:t xml:space="preserve"> tegevus</w:t>
      </w:r>
      <w:r w:rsidRPr="075809A0" w:rsidR="2F085F03">
        <w:rPr>
          <w:noProof/>
        </w:rPr>
        <w:t>es</w:t>
      </w:r>
      <w:r w:rsidRPr="075809A0">
        <w:rPr>
          <w:noProof/>
        </w:rPr>
        <w:t xml:space="preserve">t </w:t>
      </w:r>
      <w:r w:rsidRPr="075809A0" w:rsidR="556B4DD1">
        <w:rPr>
          <w:noProof/>
        </w:rPr>
        <w:t>automaatselt ja masinloetavalt teavet vahetada</w:t>
      </w:r>
      <w:r w:rsidRPr="075809A0">
        <w:rPr>
          <w:noProof/>
        </w:rPr>
        <w:t>.</w:t>
      </w:r>
      <w:r w:rsidR="00642DE7">
        <w:rPr>
          <w:noProof/>
        </w:rPr>
        <w:t xml:space="preserve"> </w:t>
      </w:r>
      <w:r w:rsidR="00267BC9">
        <w:rPr>
          <w:noProof/>
        </w:rPr>
        <w:t xml:space="preserve">Koosvõimelised </w:t>
      </w:r>
      <w:r w:rsidR="00642DE7">
        <w:rPr>
          <w:noProof/>
        </w:rPr>
        <w:lastRenderedPageBreak/>
        <w:t xml:space="preserve">intelligentsed transpordisüsteemid võimaldavad vahetada informatsiooni nt olukorras, kus sõiduk tuvastab libeduse, antud teavitus edastatakse teistele läheduses olevatele sõidukitele ning teehaldussüsteemile, mis võimaldab seotud osapooltel kohe saadud infole reageerida. </w:t>
      </w:r>
      <w:r w:rsidRPr="075809A0">
        <w:rPr>
          <w:noProof/>
        </w:rPr>
        <w:t xml:space="preserve">Sellistel </w:t>
      </w:r>
      <w:r w:rsidRPr="075809A0" w:rsidR="00886846">
        <w:rPr>
          <w:noProof/>
        </w:rPr>
        <w:t>koos</w:t>
      </w:r>
      <w:r w:rsidR="00852EF3">
        <w:rPr>
          <w:noProof/>
        </w:rPr>
        <w:t xml:space="preserve"> </w:t>
      </w:r>
      <w:r w:rsidR="00886846">
        <w:rPr>
          <w:noProof/>
        </w:rPr>
        <w:t>toimivatel</w:t>
      </w:r>
      <w:r w:rsidRPr="075809A0" w:rsidR="00886846">
        <w:rPr>
          <w:noProof/>
        </w:rPr>
        <w:t xml:space="preserve"> </w:t>
      </w:r>
      <w:r w:rsidRPr="075809A0">
        <w:rPr>
          <w:noProof/>
        </w:rPr>
        <w:t xml:space="preserve">süsteemidel on märkimisväärne potentsiaal </w:t>
      </w:r>
      <w:r w:rsidR="00642DE7">
        <w:rPr>
          <w:noProof/>
        </w:rPr>
        <w:t xml:space="preserve">parandada liiklusohutust, </w:t>
      </w:r>
      <w:r w:rsidRPr="075809A0">
        <w:rPr>
          <w:noProof/>
        </w:rPr>
        <w:t xml:space="preserve">vähendada </w:t>
      </w:r>
      <w:r w:rsidR="00535EE7">
        <w:rPr>
          <w:noProof/>
        </w:rPr>
        <w:t xml:space="preserve">nii </w:t>
      </w:r>
      <w:r w:rsidRPr="075809A0">
        <w:rPr>
          <w:noProof/>
        </w:rPr>
        <w:t>õnnetusjuhtu</w:t>
      </w:r>
      <w:r w:rsidR="00FC581E">
        <w:rPr>
          <w:noProof/>
        </w:rPr>
        <w:t>mite</w:t>
      </w:r>
      <w:r w:rsidRPr="075809A0">
        <w:rPr>
          <w:noProof/>
        </w:rPr>
        <w:t xml:space="preserve"> arvu </w:t>
      </w:r>
      <w:r w:rsidR="00642DE7">
        <w:rPr>
          <w:noProof/>
        </w:rPr>
        <w:t>kui ka</w:t>
      </w:r>
      <w:r w:rsidRPr="075809A0">
        <w:rPr>
          <w:noProof/>
        </w:rPr>
        <w:t xml:space="preserve"> </w:t>
      </w:r>
      <w:r w:rsidR="00535EE7">
        <w:rPr>
          <w:noProof/>
        </w:rPr>
        <w:t xml:space="preserve">nende </w:t>
      </w:r>
      <w:r w:rsidRPr="075809A0">
        <w:rPr>
          <w:noProof/>
        </w:rPr>
        <w:t>raskust</w:t>
      </w:r>
      <w:r w:rsidR="00642DE7">
        <w:rPr>
          <w:noProof/>
        </w:rPr>
        <w:t xml:space="preserve"> </w:t>
      </w:r>
      <w:r w:rsidRPr="075809A0">
        <w:rPr>
          <w:noProof/>
        </w:rPr>
        <w:t>ning suurendada liikluse tõhusust</w:t>
      </w:r>
      <w:r w:rsidR="00612E75">
        <w:rPr>
          <w:noProof/>
        </w:rPr>
        <w:t xml:space="preserve"> optimeeritud liiklusvoogude</w:t>
      </w:r>
      <w:r w:rsidR="00535EE7">
        <w:rPr>
          <w:noProof/>
        </w:rPr>
        <w:t xml:space="preserve"> kaudu</w:t>
      </w:r>
      <w:r w:rsidR="00612E75">
        <w:rPr>
          <w:noProof/>
        </w:rPr>
        <w:t>, mis omakorda aitab kaasa energia tarbimise vähendamisele ning avaldab positiivset mõju elukeskkonnale.</w:t>
      </w:r>
      <w:r w:rsidR="00642DE7">
        <w:rPr>
          <w:noProof/>
        </w:rPr>
        <w:t xml:space="preserve"> Lisaks </w:t>
      </w:r>
      <w:r w:rsidR="00535EE7">
        <w:rPr>
          <w:noProof/>
        </w:rPr>
        <w:t xml:space="preserve">loovad </w:t>
      </w:r>
      <w:r w:rsidR="00642DE7">
        <w:rPr>
          <w:noProof/>
        </w:rPr>
        <w:t>koostöised intelligentsed transpordisüsteemid aluse autonoomsete</w:t>
      </w:r>
      <w:r w:rsidR="00535EE7">
        <w:rPr>
          <w:noProof/>
        </w:rPr>
        <w:t>le</w:t>
      </w:r>
      <w:r w:rsidR="00642DE7">
        <w:rPr>
          <w:noProof/>
        </w:rPr>
        <w:t xml:space="preserve"> sõidukitele tulevikus.</w:t>
      </w:r>
    </w:p>
    <w:p w:rsidR="00E36864" w:rsidP="000D1218" w:rsidRDefault="00E36864" w14:paraId="4DB452C6" w14:textId="77777777">
      <w:pPr>
        <w:jc w:val="both"/>
        <w:rPr>
          <w:noProof/>
        </w:rPr>
      </w:pPr>
    </w:p>
    <w:p w:rsidR="00232204" w:rsidP="000D1218" w:rsidRDefault="00E36864" w14:paraId="49F398DE" w14:textId="780B3D7E">
      <w:pPr>
        <w:jc w:val="both"/>
        <w:rPr>
          <w:noProof/>
        </w:rPr>
      </w:pPr>
      <w:r w:rsidRPr="075809A0">
        <w:rPr>
          <w:noProof/>
        </w:rPr>
        <w:t xml:space="preserve">Intelligentsed transpordisüsteemid parandavad oluliselt liiklusohutust, liikluse tõhusust ja mugavust, aidates </w:t>
      </w:r>
      <w:r w:rsidR="00746064">
        <w:rPr>
          <w:noProof/>
        </w:rPr>
        <w:t>lõpp</w:t>
      </w:r>
      <w:r w:rsidRPr="075809A0">
        <w:rPr>
          <w:noProof/>
        </w:rPr>
        <w:t>kasutajatel</w:t>
      </w:r>
      <w:r w:rsidR="00746064">
        <w:rPr>
          <w:noProof/>
        </w:rPr>
        <w:t xml:space="preserve"> (nt sõidukijuht)</w:t>
      </w:r>
      <w:r w:rsidRPr="075809A0">
        <w:rPr>
          <w:noProof/>
        </w:rPr>
        <w:t xml:space="preserve"> </w:t>
      </w:r>
      <w:r w:rsidR="00886846">
        <w:rPr>
          <w:noProof/>
        </w:rPr>
        <w:t>sobivaid</w:t>
      </w:r>
      <w:r w:rsidRPr="075809A0" w:rsidR="00886846">
        <w:rPr>
          <w:noProof/>
        </w:rPr>
        <w:t xml:space="preserve"> </w:t>
      </w:r>
      <w:r w:rsidRPr="075809A0">
        <w:rPr>
          <w:noProof/>
        </w:rPr>
        <w:t>otsuseid teha ja liiklusolukorraga kohaneda. Intelligentsed transpordisüsteemid võimaldavad paremini kasutada olemasolevat taristut, suurendada mitmeliigilise transpordi võimalusi ja parandada liikluskorraldust. Sujuvam liiklu</w:t>
      </w:r>
      <w:r w:rsidR="00FC581E">
        <w:rPr>
          <w:noProof/>
        </w:rPr>
        <w:t>s</w:t>
      </w:r>
      <w:r w:rsidRPr="075809A0">
        <w:rPr>
          <w:noProof/>
        </w:rPr>
        <w:t>korraldus viib transpordikulude vähenemiseni (nt väiksem kütusekulu).</w:t>
      </w:r>
    </w:p>
    <w:p w:rsidR="00EE3854" w:rsidP="000D1218" w:rsidRDefault="00EE3854" w14:paraId="7CD29565" w14:textId="77777777">
      <w:pPr>
        <w:jc w:val="both"/>
        <w:rPr>
          <w:noProof/>
        </w:rPr>
      </w:pPr>
    </w:p>
    <w:p w:rsidR="00EE3854" w:rsidP="000D1218" w:rsidRDefault="00EE3854" w14:paraId="468371A9" w14:textId="1B2EC7FC">
      <w:pPr>
        <w:jc w:val="both"/>
        <w:rPr>
          <w:noProof/>
        </w:rPr>
      </w:pPr>
      <w:r w:rsidRPr="00D34394">
        <w:rPr>
          <w:noProof/>
        </w:rPr>
        <w:t xml:space="preserve">Kui </w:t>
      </w:r>
      <w:bookmarkStart w:name="_Hlk202957134" w:id="7"/>
      <w:r w:rsidRPr="00D34394">
        <w:rPr>
          <w:noProof/>
        </w:rPr>
        <w:t xml:space="preserve">intelligentsete transpordisüsteemide või koosvõimeliste intelligentsete transpordisüsteemide </w:t>
      </w:r>
      <w:bookmarkEnd w:id="7"/>
      <w:r w:rsidRPr="00D34394">
        <w:rPr>
          <w:noProof/>
        </w:rPr>
        <w:t xml:space="preserve">käitamise vigade, hooletuse või tegevusetuse tulemusel tekib kahju (nt liiklusõnnetus, liikluse halvamine jmt), tuleb vastutust hinnata </w:t>
      </w:r>
      <w:r w:rsidRPr="00535EE7">
        <w:rPr>
          <w:noProof/>
        </w:rPr>
        <w:t>deligti</w:t>
      </w:r>
      <w:r w:rsidRPr="00D34394">
        <w:rPr>
          <w:noProof/>
        </w:rPr>
        <w:t xml:space="preserve">õiguse raames </w:t>
      </w:r>
      <w:r w:rsidR="00AE47F1">
        <w:rPr>
          <w:noProof/>
        </w:rPr>
        <w:br/>
      </w:r>
      <w:r w:rsidR="0026534F">
        <w:rPr>
          <w:noProof/>
        </w:rPr>
        <w:t>(VÕS § 1043).</w:t>
      </w:r>
      <w:r w:rsidRPr="00D34394">
        <w:rPr>
          <w:noProof/>
        </w:rPr>
        <w:t xml:space="preserve"> Sellisel juhul lasub kahju hüvitamise kohustus intelligentsete transpordisüsteemide või koosvõimeliste intelligentsete transpordisüsteemide käitajal üksnes juhul, kui on tuvastatav tema õigusvastane ja süülise tegevuse või tegevusetuse ning kahju vahel põhjuslik seos. Arvestada tuleb, et</w:t>
      </w:r>
      <w:r w:rsidR="0026534F">
        <w:rPr>
          <w:noProof/>
        </w:rPr>
        <w:t xml:space="preserve"> </w:t>
      </w:r>
      <w:r w:rsidR="007C45CA">
        <w:rPr>
          <w:noProof/>
        </w:rPr>
        <w:t xml:space="preserve"> </w:t>
      </w:r>
      <w:r w:rsidRPr="00D34394">
        <w:rPr>
          <w:noProof/>
        </w:rPr>
        <w:t xml:space="preserve"> liikluses osalev sõidukijuht </w:t>
      </w:r>
      <w:r w:rsidR="0026534F">
        <w:rPr>
          <w:noProof/>
        </w:rPr>
        <w:t xml:space="preserve">on </w:t>
      </w:r>
      <w:r w:rsidRPr="00D34394">
        <w:rPr>
          <w:noProof/>
        </w:rPr>
        <w:t>suurema ohu allika valdaja</w:t>
      </w:r>
      <w:r w:rsidR="0026534F">
        <w:rPr>
          <w:noProof/>
        </w:rPr>
        <w:t xml:space="preserve"> (VÕS §1056)</w:t>
      </w:r>
      <w:r w:rsidRPr="00D34394">
        <w:rPr>
          <w:noProof/>
        </w:rPr>
        <w:t xml:space="preserve"> kellel lasub üldreeglina vastutus kahju eest, kui ei ilmne erandlikke asjaolusid, näiteks tõendatud tee või süsteemi haldamise puudulikkus, mille tõttu juht ei saanud mõistlikult kahju vältida. </w:t>
      </w:r>
      <w:r w:rsidRPr="00D34394" w:rsidR="00267BC9">
        <w:rPr>
          <w:noProof/>
        </w:rPr>
        <w:t>L</w:t>
      </w:r>
      <w:r w:rsidR="00267BC9">
        <w:rPr>
          <w:noProof/>
        </w:rPr>
        <w:t xml:space="preserve">S </w:t>
      </w:r>
      <w:r w:rsidRPr="00D34394">
        <w:rPr>
          <w:noProof/>
        </w:rPr>
        <w:t>§ 6 kohaselt peab juht igal juhul kohandama oma sõidukiiruse ja juhtimise tegelike tee- ja ilmastikuolude ning üldise</w:t>
      </w:r>
      <w:r w:rsidR="0026534F">
        <w:rPr>
          <w:noProof/>
        </w:rPr>
        <w:t>le</w:t>
      </w:r>
      <w:r w:rsidRPr="00D34394">
        <w:rPr>
          <w:noProof/>
        </w:rPr>
        <w:t xml:space="preserve"> olukorra</w:t>
      </w:r>
      <w:r w:rsidR="0026534F">
        <w:rPr>
          <w:noProof/>
        </w:rPr>
        <w:t>le.</w:t>
      </w:r>
      <w:r w:rsidRPr="00D34394">
        <w:rPr>
          <w:noProof/>
        </w:rPr>
        <w:t>. Seega ei saa ITS teenuste rikke tõttu tekkinud kahju automaatselt panna käitaja kanda – vastutus eeldab konkreetsete kohustuste rikkumist ja põhjusliku seose olemasolu.</w:t>
      </w:r>
    </w:p>
    <w:p w:rsidR="00232204" w:rsidP="000D1218" w:rsidRDefault="00232204" w14:paraId="0C1F9A1E" w14:textId="77777777">
      <w:pPr>
        <w:jc w:val="both"/>
        <w:rPr>
          <w:noProof/>
        </w:rPr>
      </w:pPr>
    </w:p>
    <w:p w:rsidR="00FC581E" w:rsidP="000D1218" w:rsidRDefault="00746064" w14:paraId="596E501E" w14:textId="7BA9D3F4">
      <w:pPr>
        <w:jc w:val="both"/>
        <w:rPr>
          <w:noProof/>
        </w:rPr>
      </w:pPr>
      <w:r>
        <w:rPr>
          <w:noProof/>
        </w:rPr>
        <w:t>Andmevaldajad koguvad liiklus- ja transpordiandmetega seotud teavet ning võimaldavad sellele masinloetaval kujul ligipääsu kolmandatele osa</w:t>
      </w:r>
      <w:r w:rsidR="00852EF3">
        <w:rPr>
          <w:noProof/>
        </w:rPr>
        <w:t>listele</w:t>
      </w:r>
      <w:r>
        <w:rPr>
          <w:noProof/>
        </w:rPr>
        <w:t>, n</w:t>
      </w:r>
      <w:r w:rsidR="00FC581E">
        <w:rPr>
          <w:noProof/>
        </w:rPr>
        <w:t>t</w:t>
      </w:r>
      <w:r>
        <w:rPr>
          <w:noProof/>
        </w:rPr>
        <w:t xml:space="preserve"> välismaised teenusepakkujad</w:t>
      </w:r>
      <w:r w:rsidR="00FC581E">
        <w:rPr>
          <w:noProof/>
        </w:rPr>
        <w:t>,</w:t>
      </w:r>
      <w:r>
        <w:rPr>
          <w:noProof/>
        </w:rPr>
        <w:t xml:space="preserve"> nagu Google, Waze ja TomTom. </w:t>
      </w:r>
      <w:r w:rsidR="00852EF3">
        <w:rPr>
          <w:noProof/>
        </w:rPr>
        <w:t>R</w:t>
      </w:r>
      <w:r>
        <w:rPr>
          <w:noProof/>
        </w:rPr>
        <w:t xml:space="preserve">iikliku juurdepääsupunkti </w:t>
      </w:r>
      <w:r w:rsidR="00852EF3">
        <w:rPr>
          <w:noProof/>
        </w:rPr>
        <w:t xml:space="preserve">kaudu </w:t>
      </w:r>
      <w:r>
        <w:rPr>
          <w:noProof/>
        </w:rPr>
        <w:t>saavad huvi</w:t>
      </w:r>
      <w:r w:rsidR="00852EF3">
        <w:rPr>
          <w:noProof/>
        </w:rPr>
        <w:t>lised</w:t>
      </w:r>
      <w:r>
        <w:rPr>
          <w:noProof/>
        </w:rPr>
        <w:t xml:space="preserve"> vajalikku teavet kasutada, et pakkuda lõppkasutajatele täpsemaid ja ajakohasemaid andmeid.</w:t>
      </w:r>
      <w:r w:rsidR="00DB5946">
        <w:rPr>
          <w:noProof/>
        </w:rPr>
        <w:t xml:space="preserve"> Intelligentse transpordisüsteemi rakenduse ja teenuse toimimiseks vajalikke isikuandmeid töödeldakse kooskõlas isikuandmete kaitse seaduse</w:t>
      </w:r>
      <w:r w:rsidR="001E30B5">
        <w:rPr>
          <w:noProof/>
        </w:rPr>
        <w:t>, isikuandmete kaitse üldmääruse</w:t>
      </w:r>
      <w:r w:rsidR="00DB5946">
        <w:rPr>
          <w:noProof/>
        </w:rPr>
        <w:t xml:space="preserve"> ning elektroonilise side seadusega. ITS direktiivi</w:t>
      </w:r>
      <w:r w:rsidR="00535EE7">
        <w:rPr>
          <w:noProof/>
        </w:rPr>
        <w:t xml:space="preserve"> järgi</w:t>
      </w:r>
      <w:r w:rsidR="00DB5946">
        <w:rPr>
          <w:noProof/>
        </w:rPr>
        <w:t xml:space="preserve"> töödeldakse isikuandmeid üksnes niivõrd, kuivõrd selline töötlemine on vajalik intelligentsete transpordisüsteemide rakendsute, teenuste ja meetmete toimimiseks, et tagada liiklusohutus ja -turvalisus ning tõhustada liikluse, liikuvuse või intsidentide haldamist. Järgida tuleb põhimõtet, et kui anonüümimine on tehniliselt teostatav ja andmete töötlemise eesmärke on võimalik saavutada anonüümitud andmetega, tuleb kasutada anonüümituid andmeid. Kui anonüümimine ei ole tehniliselt teostatav või kui andmete töötlemise eesmärke ei ole võimalik saavutada an</w:t>
      </w:r>
      <w:r w:rsidR="00F52F92">
        <w:rPr>
          <w:noProof/>
        </w:rPr>
        <w:t>o</w:t>
      </w:r>
      <w:r w:rsidR="00DB5946">
        <w:rPr>
          <w:noProof/>
        </w:rPr>
        <w:t>nü</w:t>
      </w:r>
      <w:r w:rsidR="00F52F92">
        <w:rPr>
          <w:noProof/>
        </w:rPr>
        <w:t>miseeritud</w:t>
      </w:r>
      <w:r w:rsidR="00DB5946">
        <w:rPr>
          <w:noProof/>
        </w:rPr>
        <w:t xml:space="preserve"> andmetega, siis tuleks andmed pseudonüümida, tingimusel et see on tehniliselt teostatav </w:t>
      </w:r>
      <w:r w:rsidR="00F126A3">
        <w:rPr>
          <w:noProof/>
        </w:rPr>
        <w:t>ja andmetöötluse eesmärke on võimalik saavutada pseudonüümitud andmeid kasutades</w:t>
      </w:r>
      <w:r w:rsidR="00F52F92">
        <w:rPr>
          <w:noProof/>
        </w:rPr>
        <w:t xml:space="preserve">. </w:t>
      </w:r>
      <w:r w:rsidRPr="00C12972" w:rsidR="00535EE7">
        <w:rPr>
          <w:noProof/>
        </w:rPr>
        <w:t>K</w:t>
      </w:r>
      <w:r w:rsidRPr="00C12972" w:rsidR="00F52F92">
        <w:rPr>
          <w:noProof/>
        </w:rPr>
        <w:t xml:space="preserve">ui andmeid ei ole võimalik anonümiseerida </w:t>
      </w:r>
      <w:r w:rsidRPr="00C12972" w:rsidR="00535EE7">
        <w:rPr>
          <w:noProof/>
        </w:rPr>
        <w:t>ega</w:t>
      </w:r>
      <w:r w:rsidRPr="00C12972" w:rsidR="00F52F92">
        <w:rPr>
          <w:noProof/>
        </w:rPr>
        <w:t xml:space="preserve"> pseudonüümida</w:t>
      </w:r>
      <w:r w:rsidRPr="00C12972" w:rsidR="00AD6BE2">
        <w:rPr>
          <w:noProof/>
        </w:rPr>
        <w:t xml:space="preserve"> ning isikuandmete töötlemine on vajalik,</w:t>
      </w:r>
      <w:r w:rsidRPr="00C12972" w:rsidR="00F52F92">
        <w:rPr>
          <w:noProof/>
        </w:rPr>
        <w:t xml:space="preserve"> </w:t>
      </w:r>
      <w:r w:rsidRPr="00C12972" w:rsidR="00AD6BE2">
        <w:rPr>
          <w:noProof/>
        </w:rPr>
        <w:t xml:space="preserve">tuleb </w:t>
      </w:r>
      <w:r w:rsidRPr="00C12972" w:rsidR="00F52F92">
        <w:rPr>
          <w:noProof/>
        </w:rPr>
        <w:t>hinnata</w:t>
      </w:r>
      <w:r w:rsidRPr="00C12972" w:rsidR="00535EE7">
        <w:rPr>
          <w:noProof/>
        </w:rPr>
        <w:t>,</w:t>
      </w:r>
      <w:r w:rsidRPr="00C12972" w:rsidR="00F52F92">
        <w:rPr>
          <w:noProof/>
        </w:rPr>
        <w:t xml:space="preserve"> millised isikuandmed on andmetöötleja käsutuses</w:t>
      </w:r>
      <w:r w:rsidRPr="00C12972" w:rsidR="00AD6BE2">
        <w:rPr>
          <w:noProof/>
        </w:rPr>
        <w:t xml:space="preserve"> ning selle</w:t>
      </w:r>
      <w:r w:rsidRPr="00C12972" w:rsidR="00535EE7">
        <w:rPr>
          <w:noProof/>
        </w:rPr>
        <w:t xml:space="preserve"> põhjal</w:t>
      </w:r>
      <w:r w:rsidRPr="00C12972" w:rsidR="00AD6BE2">
        <w:rPr>
          <w:noProof/>
        </w:rPr>
        <w:t xml:space="preserve"> rakendada </w:t>
      </w:r>
      <w:r w:rsidRPr="00C12972" w:rsidR="00DE6CED">
        <w:rPr>
          <w:noProof/>
        </w:rPr>
        <w:t xml:space="preserve">isikuandmete kaitse üldsmääruse </w:t>
      </w:r>
      <w:r w:rsidRPr="00C12972" w:rsidR="00AD6BE2">
        <w:rPr>
          <w:noProof/>
        </w:rPr>
        <w:t>nõudeid.</w:t>
      </w:r>
      <w:r w:rsidR="00AD6BE2">
        <w:rPr>
          <w:noProof/>
        </w:rPr>
        <w:t xml:space="preserve"> </w:t>
      </w:r>
    </w:p>
    <w:p w:rsidR="001E30B5" w:rsidP="000D1218" w:rsidRDefault="001E30B5" w14:paraId="35A161DE" w14:textId="77777777">
      <w:pPr>
        <w:jc w:val="both"/>
        <w:rPr>
          <w:noProof/>
        </w:rPr>
      </w:pPr>
    </w:p>
    <w:p w:rsidR="00296AE5" w:rsidP="000D1218" w:rsidRDefault="00E36864" w14:paraId="30DE2B13" w14:textId="6092B094">
      <w:pPr>
        <w:jc w:val="both"/>
        <w:rPr>
          <w:noProof/>
        </w:rPr>
      </w:pPr>
      <w:bookmarkStart w:name="_Hlk196733350" w:id="8"/>
      <w:r w:rsidRPr="075809A0">
        <w:rPr>
          <w:noProof/>
        </w:rPr>
        <w:t>ITS</w:t>
      </w:r>
      <w:r w:rsidR="00852EF3">
        <w:rPr>
          <w:noProof/>
        </w:rPr>
        <w:t xml:space="preserve"> </w:t>
      </w:r>
      <w:r w:rsidRPr="075809A0">
        <w:rPr>
          <w:noProof/>
        </w:rPr>
        <w:t>direktiivi rakendami</w:t>
      </w:r>
      <w:r w:rsidR="00886846">
        <w:rPr>
          <w:noProof/>
        </w:rPr>
        <w:t xml:space="preserve">ne aitab kaasa </w:t>
      </w:r>
      <w:r w:rsidRPr="075809A0">
        <w:rPr>
          <w:noProof/>
        </w:rPr>
        <w:t>linnapiirkon</w:t>
      </w:r>
      <w:r w:rsidR="00886846">
        <w:rPr>
          <w:noProof/>
        </w:rPr>
        <w:t>dade</w:t>
      </w:r>
      <w:r w:rsidRPr="075809A0">
        <w:rPr>
          <w:noProof/>
        </w:rPr>
        <w:t xml:space="preserve"> rohelisemaks ja inimsõbralikumaks</w:t>
      </w:r>
      <w:r w:rsidR="00886846">
        <w:rPr>
          <w:noProof/>
        </w:rPr>
        <w:t xml:space="preserve"> muutumisele</w:t>
      </w:r>
      <w:r w:rsidRPr="075809A0">
        <w:rPr>
          <w:noProof/>
        </w:rPr>
        <w:t>. Nutikad transpordilahendused</w:t>
      </w:r>
      <w:r w:rsidRPr="075809A0" w:rsidR="1A13EB12">
        <w:rPr>
          <w:noProof/>
        </w:rPr>
        <w:t>, nt teave ühistranspordi</w:t>
      </w:r>
      <w:r w:rsidRPr="075809A0">
        <w:rPr>
          <w:noProof/>
        </w:rPr>
        <w:t xml:space="preserve"> </w:t>
      </w:r>
      <w:r w:rsidRPr="075809A0" w:rsidR="0FFC82BC">
        <w:rPr>
          <w:noProof/>
        </w:rPr>
        <w:t xml:space="preserve">liinigraafikutest ja </w:t>
      </w:r>
      <w:r w:rsidR="00F126A3">
        <w:rPr>
          <w:noProof/>
        </w:rPr>
        <w:t xml:space="preserve">reaalaja informatsioonist, </w:t>
      </w:r>
      <w:r w:rsidRPr="075809A0">
        <w:rPr>
          <w:noProof/>
        </w:rPr>
        <w:t>soosivad ühistranspordi, jalgrattaliikluse ja jalakäijate liiklemise osakaalu kasvu, vähendades samal ajal autoliikluse koormust.</w:t>
      </w:r>
      <w:r w:rsidR="00F126A3">
        <w:rPr>
          <w:noProof/>
        </w:rPr>
        <w:t xml:space="preserve"> Lisaks </w:t>
      </w:r>
      <w:r w:rsidR="00FA6F7B">
        <w:rPr>
          <w:noProof/>
        </w:rPr>
        <w:t xml:space="preserve">aitab </w:t>
      </w:r>
      <w:r w:rsidR="00F126A3">
        <w:rPr>
          <w:noProof/>
        </w:rPr>
        <w:t xml:space="preserve">sõidukite liiklusvoo mõõtmise </w:t>
      </w:r>
      <w:r w:rsidR="00F126A3">
        <w:rPr>
          <w:noProof/>
        </w:rPr>
        <w:lastRenderedPageBreak/>
        <w:t>andmete kättesaadavaks tegemine sõidukijuhtidel valida optimaalsemaid ümbersõite, võimaldades neil kiiremini ja tõhusamalt sihtkohta jõud</w:t>
      </w:r>
      <w:r w:rsidR="00FA6F7B">
        <w:rPr>
          <w:noProof/>
        </w:rPr>
        <w:t>a</w:t>
      </w:r>
      <w:r w:rsidR="00F126A3">
        <w:rPr>
          <w:noProof/>
        </w:rPr>
        <w:t>.</w:t>
      </w:r>
      <w:r w:rsidRPr="075809A0">
        <w:rPr>
          <w:noProof/>
        </w:rPr>
        <w:t xml:space="preserve"> See aitab kaasa nii linnakeskkonna elukvaliteedi paranemisele kui ka bioloogilise mitmekesisuse säilitamisele, kuna väheneb transpordist tingitud looduslike elupaikade</w:t>
      </w:r>
      <w:r w:rsidR="00F3049E">
        <w:rPr>
          <w:noProof/>
        </w:rPr>
        <w:t xml:space="preserve"> saastamine ja</w:t>
      </w:r>
      <w:r w:rsidRPr="075809A0">
        <w:rPr>
          <w:noProof/>
        </w:rPr>
        <w:t xml:space="preserve"> killustumine.</w:t>
      </w:r>
    </w:p>
    <w:bookmarkEnd w:id="8"/>
    <w:p w:rsidR="00296AE5" w:rsidP="000D1218" w:rsidRDefault="00296AE5" w14:paraId="29C9E2F7" w14:textId="77777777">
      <w:pPr>
        <w:jc w:val="both"/>
        <w:rPr>
          <w:noProof/>
        </w:rPr>
      </w:pPr>
    </w:p>
    <w:p w:rsidR="00E36864" w:rsidP="000D1218" w:rsidRDefault="00E36864" w14:paraId="7492F2B8" w14:textId="75132F50">
      <w:pPr>
        <w:jc w:val="both"/>
        <w:rPr>
          <w:noProof/>
        </w:rPr>
      </w:pPr>
      <w:r>
        <w:rPr>
          <w:noProof/>
        </w:rPr>
        <w:t>Ühtekokku aita</w:t>
      </w:r>
      <w:r w:rsidR="00661FB0">
        <w:rPr>
          <w:noProof/>
        </w:rPr>
        <w:t>b</w:t>
      </w:r>
      <w:r>
        <w:rPr>
          <w:noProof/>
        </w:rPr>
        <w:t xml:space="preserve"> ITS</w:t>
      </w:r>
      <w:r w:rsidR="00852EF3">
        <w:rPr>
          <w:noProof/>
        </w:rPr>
        <w:t xml:space="preserve"> </w:t>
      </w:r>
      <w:r>
        <w:rPr>
          <w:noProof/>
        </w:rPr>
        <w:t xml:space="preserve">direktiiv kaasa nii inimeste elukvaliteedi </w:t>
      </w:r>
      <w:r w:rsidR="00852EF3">
        <w:rPr>
          <w:noProof/>
        </w:rPr>
        <w:t>parandamisele</w:t>
      </w:r>
      <w:r>
        <w:rPr>
          <w:noProof/>
        </w:rPr>
        <w:t xml:space="preserve"> kui ka keskkonnaeesmärkide saavutamisele, muutes transpordisektori oluliseks osaks Euroopa rohelise kokkuleppe eesmärkide täitmisel.</w:t>
      </w:r>
    </w:p>
    <w:p w:rsidR="002C6BDE" w:rsidP="000D1218" w:rsidRDefault="002C6BDE" w14:paraId="1ABAE611" w14:textId="77777777">
      <w:pPr>
        <w:jc w:val="both"/>
      </w:pPr>
    </w:p>
    <w:p w:rsidR="004333A3" w:rsidP="000D1218" w:rsidRDefault="002C6BDE" w14:paraId="4811B89A" w14:textId="1C66F2AF">
      <w:pPr>
        <w:jc w:val="both"/>
      </w:pPr>
      <w:r>
        <w:t>Eelnõu</w:t>
      </w:r>
      <w:r w:rsidR="00852EF3">
        <w:t>kohase seaduse</w:t>
      </w:r>
      <w:r>
        <w:t>ga ühtlustatakse riigisiseselt ITS</w:t>
      </w:r>
      <w:r w:rsidR="05127958">
        <w:t xml:space="preserve"> direktiivi</w:t>
      </w:r>
      <w:r>
        <w:t xml:space="preserve"> kasutuselevõtt ning määratakse riiklik</w:t>
      </w:r>
      <w:r w:rsidR="00CA5E11">
        <w:t xml:space="preserve"> </w:t>
      </w:r>
      <w:r>
        <w:t>juurdepääsupunkt</w:t>
      </w:r>
      <w:r w:rsidR="00852EF3">
        <w:t>,</w:t>
      </w:r>
      <w:r>
        <w:t xml:space="preserve"> mille</w:t>
      </w:r>
      <w:r w:rsidR="00CA5E11">
        <w:t xml:space="preserve"> </w:t>
      </w:r>
      <w:r w:rsidR="00852EF3">
        <w:t xml:space="preserve">kaudu </w:t>
      </w:r>
      <w:r w:rsidR="00CA5E11">
        <w:t>tehakse andmelii</w:t>
      </w:r>
      <w:r w:rsidR="007E6A6F">
        <w:t>kidele vastavad andmed</w:t>
      </w:r>
      <w:r w:rsidR="00CA5E11">
        <w:t xml:space="preserve"> leitavaks ja kättesaadavaks</w:t>
      </w:r>
      <w:r>
        <w:t xml:space="preserve">. </w:t>
      </w:r>
      <w:r w:rsidR="00852EF3">
        <w:t xml:space="preserve">Lisaks </w:t>
      </w:r>
      <w:r>
        <w:t xml:space="preserve">antakse Transpordiametile </w:t>
      </w:r>
      <w:r w:rsidR="31CE3728">
        <w:t xml:space="preserve">(edaspidi </w:t>
      </w:r>
      <w:r w:rsidRPr="0032093C" w:rsidR="31CE3728">
        <w:rPr>
          <w:i/>
          <w:iCs/>
        </w:rPr>
        <w:t>TRAM</w:t>
      </w:r>
      <w:r w:rsidR="31CE3728">
        <w:t>)</w:t>
      </w:r>
      <w:r>
        <w:t xml:space="preserve"> õigus </w:t>
      </w:r>
      <w:r w:rsidR="0032093C">
        <w:t xml:space="preserve">hinnata </w:t>
      </w:r>
      <w:r w:rsidR="00245510">
        <w:t>andme</w:t>
      </w:r>
      <w:r w:rsidR="00A364EB">
        <w:t>valdajate</w:t>
      </w:r>
      <w:r w:rsidR="0032093C">
        <w:t xml:space="preserve"> vastavust</w:t>
      </w:r>
      <w:r>
        <w:t xml:space="preserve"> </w:t>
      </w:r>
      <w:r w:rsidR="00602216">
        <w:t xml:space="preserve">ITS </w:t>
      </w:r>
      <w:r>
        <w:t>direktiivi ja nende alusel Euroopa Komisjoni spetsifikatsioonide nõuete</w:t>
      </w:r>
      <w:r w:rsidR="0032093C">
        <w:t>le</w:t>
      </w:r>
      <w:r>
        <w:t>.</w:t>
      </w:r>
    </w:p>
    <w:p w:rsidR="00EA1EFA" w:rsidP="000D1218" w:rsidRDefault="00EA1EFA" w14:paraId="049CC09F" w14:textId="77777777">
      <w:pPr>
        <w:jc w:val="both"/>
      </w:pPr>
    </w:p>
    <w:p w:rsidRPr="00202F5C" w:rsidR="00EA1EFA" w:rsidP="000D1218" w:rsidRDefault="00202F5C" w14:paraId="0C96540E" w14:textId="509D5D84">
      <w:pPr>
        <w:jc w:val="both"/>
        <w:rPr>
          <w:b/>
          <w:bCs/>
        </w:rPr>
      </w:pPr>
      <w:r w:rsidRPr="00202F5C">
        <w:rPr>
          <w:b/>
          <w:bCs/>
        </w:rPr>
        <w:t xml:space="preserve">3. </w:t>
      </w:r>
      <w:r w:rsidRPr="00202F5C" w:rsidR="00EA1EFA">
        <w:rPr>
          <w:b/>
          <w:bCs/>
        </w:rPr>
        <w:t>Eelnõu sisu ja võrdlev analüüs</w:t>
      </w:r>
    </w:p>
    <w:p w:rsidR="00C26914" w:rsidP="000D1218" w:rsidRDefault="00C26914" w14:paraId="28E6477E" w14:textId="77777777"/>
    <w:p w:rsidR="0032093C" w:rsidP="000D1218" w:rsidRDefault="00C26914" w14:paraId="5F910512" w14:textId="6F9B7871">
      <w:r>
        <w:t>Eelnõu koosneb</w:t>
      </w:r>
      <w:r w:rsidR="00E845C1">
        <w:t xml:space="preserve"> </w:t>
      </w:r>
      <w:r w:rsidR="0032093C">
        <w:t>kahest paragrahvist.</w:t>
      </w:r>
    </w:p>
    <w:p w:rsidR="0032093C" w:rsidP="000D1218" w:rsidRDefault="0032093C" w14:paraId="3EA0AD94" w14:textId="77777777"/>
    <w:p w:rsidRPr="00BE6937" w:rsidR="00BE6937" w:rsidP="000D1218" w:rsidRDefault="0032093C" w14:paraId="0E0745DD" w14:textId="405B1FEB">
      <w:pPr>
        <w:rPr>
          <w:b/>
          <w:bCs/>
        </w:rPr>
      </w:pPr>
      <w:r w:rsidRPr="00BE6937">
        <w:rPr>
          <w:b/>
          <w:bCs/>
        </w:rPr>
        <w:t>Paragrahviga 1</w:t>
      </w:r>
      <w:r>
        <w:t xml:space="preserve"> muudetakse liiklusseadust.</w:t>
      </w:r>
    </w:p>
    <w:p w:rsidR="0032093C" w:rsidP="000D1218" w:rsidRDefault="0032093C" w14:paraId="3AE8AD14" w14:textId="77777777"/>
    <w:p w:rsidR="009D09DD" w:rsidP="00BE6937" w:rsidRDefault="0032093C" w14:paraId="65481A0D" w14:textId="142435DE">
      <w:pPr>
        <w:jc w:val="both"/>
      </w:pPr>
      <w:commentRangeStart w:id="277790264"/>
      <w:r w:rsidRPr="3E3FDB66" w:rsidR="0032093C">
        <w:rPr>
          <w:b w:val="1"/>
          <w:bCs w:val="1"/>
        </w:rPr>
        <w:t>Punktiga 1</w:t>
      </w:r>
      <w:r w:rsidR="0032093C">
        <w:rPr/>
        <w:t xml:space="preserve"> tunnistatakse kehtetuks </w:t>
      </w:r>
      <w:r w:rsidRPr="3E3FDB66" w:rsidR="0032093C">
        <w:rPr>
          <w:b w:val="1"/>
          <w:bCs w:val="1"/>
        </w:rPr>
        <w:t>LSi</w:t>
      </w:r>
      <w:r w:rsidRPr="3E3FDB66" w:rsidR="0032093C">
        <w:rPr>
          <w:b w:val="1"/>
          <w:bCs w:val="1"/>
        </w:rPr>
        <w:t xml:space="preserve"> § 6</w:t>
      </w:r>
      <w:r w:rsidRPr="3E3FDB66" w:rsidR="0032093C">
        <w:rPr>
          <w:b w:val="1"/>
          <w:bCs w:val="1"/>
          <w:vertAlign w:val="superscript"/>
        </w:rPr>
        <w:t>1</w:t>
      </w:r>
      <w:r w:rsidRPr="3E3FDB66" w:rsidR="0032093C">
        <w:rPr>
          <w:b w:val="1"/>
          <w:bCs w:val="1"/>
        </w:rPr>
        <w:t xml:space="preserve"> lõike 2 viimane lause</w:t>
      </w:r>
      <w:r w:rsidR="0032093C">
        <w:rPr/>
        <w:t xml:space="preserve">. </w:t>
      </w:r>
      <w:r w:rsidR="00904F24">
        <w:rPr/>
        <w:t>I</w:t>
      </w:r>
      <w:r w:rsidR="0032093C">
        <w:rPr/>
        <w:t>sikuandme</w:t>
      </w:r>
      <w:r w:rsidR="00FA6F7B">
        <w:rPr/>
        <w:t>id puudutav</w:t>
      </w:r>
      <w:r w:rsidR="0032093C">
        <w:rPr/>
        <w:t xml:space="preserve"> sätestatakse </w:t>
      </w:r>
      <w:r w:rsidR="00FA6F7B">
        <w:rPr/>
        <w:t xml:space="preserve">täiendatult </w:t>
      </w:r>
      <w:r w:rsidR="0032093C">
        <w:rPr/>
        <w:t>eraldi lõi</w:t>
      </w:r>
      <w:r w:rsidR="00904F24">
        <w:rPr/>
        <w:t>gete</w:t>
      </w:r>
      <w:r w:rsidR="0032093C">
        <w:rPr/>
        <w:t>s</w:t>
      </w:r>
      <w:r w:rsidR="00FA6F7B">
        <w:rPr/>
        <w:t>,</w:t>
      </w:r>
      <w:r w:rsidR="0032093C">
        <w:rPr/>
        <w:t xml:space="preserve"> § 6</w:t>
      </w:r>
      <w:r w:rsidRPr="3E3FDB66" w:rsidR="0032093C">
        <w:rPr>
          <w:vertAlign w:val="superscript"/>
        </w:rPr>
        <w:t>1</w:t>
      </w:r>
      <w:r w:rsidR="0032093C">
        <w:rPr/>
        <w:t xml:space="preserve"> lisatav</w:t>
      </w:r>
      <w:r w:rsidR="00904F24">
        <w:rPr/>
        <w:t>a</w:t>
      </w:r>
      <w:r w:rsidR="00FA6F7B">
        <w:rPr/>
        <w:t>tes</w:t>
      </w:r>
      <w:r w:rsidR="0032093C">
        <w:rPr/>
        <w:t xml:space="preserve"> lõi</w:t>
      </w:r>
      <w:r w:rsidR="00FA6F7B">
        <w:rPr/>
        <w:t>getes</w:t>
      </w:r>
      <w:r w:rsidR="0032093C">
        <w:rPr/>
        <w:t xml:space="preserve"> 2</w:t>
      </w:r>
      <w:r w:rsidRPr="3E3FDB66" w:rsidR="0032093C">
        <w:rPr>
          <w:vertAlign w:val="superscript"/>
        </w:rPr>
        <w:t>4</w:t>
      </w:r>
      <w:r w:rsidRPr="3E3FDB66" w:rsidR="00904F24">
        <w:rPr>
          <w:vertAlign w:val="superscript"/>
        </w:rPr>
        <w:t xml:space="preserve"> </w:t>
      </w:r>
      <w:r w:rsidR="00904F24">
        <w:rPr/>
        <w:t>ja 2</w:t>
      </w:r>
      <w:r w:rsidRPr="3E3FDB66" w:rsidR="00904F24">
        <w:rPr>
          <w:vertAlign w:val="superscript"/>
        </w:rPr>
        <w:t>5</w:t>
      </w:r>
      <w:r w:rsidR="0032093C">
        <w:rPr/>
        <w:t>.</w:t>
      </w:r>
      <w:r w:rsidR="00904F24">
        <w:rPr/>
        <w:t xml:space="preserve"> Viited isikuandmete töötlemist reguleerivatele seadustele, nagu senises lõikes 2, ei ole vajalikud, sest asjakohaste seaduste rakendamine on ka selleta kohustuslik. Isikuandmete kaitse põhialused tulenevad </w:t>
      </w:r>
      <w:r w:rsidR="00904F24">
        <w:rPr/>
        <w:t>Euroopa Parlamendi ja nõukogu määruse</w:t>
      </w:r>
      <w:r w:rsidR="00904F24">
        <w:rPr/>
        <w:t>st</w:t>
      </w:r>
      <w:r w:rsidR="00904F24">
        <w:rPr/>
        <w:t xml:space="preserve"> (EL) 2016/679 füüsiliste isikute kaitse kohta isikuandmete töötlemisel ja selliste andmete vaba liikumise ning direktiivi 95/46/EÜ kehtetuks tunnistamise kohta (isikuandmete kaitse </w:t>
      </w:r>
      <w:r w:rsidR="00904F24">
        <w:rPr/>
        <w:t>üldmäärus</w:t>
      </w:r>
      <w:r w:rsidR="00904F24">
        <w:rPr/>
        <w:t>) (ELT L 119, 04.05.2016, lk 1–88)</w:t>
      </w:r>
      <w:r w:rsidR="00904F24">
        <w:rPr/>
        <w:t>. Kuna see on otsekohalduv määrus, ei ole ka sellele viitamine siin kontekstis vajalik.</w:t>
      </w:r>
    </w:p>
    <w:p w:rsidR="004D45C7" w:rsidP="00BE6937" w:rsidRDefault="004D45C7" w14:paraId="64DE36DC" w14:textId="77777777">
      <w:pPr>
        <w:jc w:val="both"/>
      </w:pPr>
    </w:p>
    <w:p w:rsidRPr="00D006B8" w:rsidR="004D45C7" w:rsidP="00BE6937" w:rsidRDefault="004D45C7" w14:paraId="568C6B13" w14:textId="17A097DC">
      <w:pPr>
        <w:jc w:val="both"/>
      </w:pPr>
      <w:r w:rsidRPr="3E3FDB66" w:rsidR="004D45C7">
        <w:rPr>
          <w:b w:val="1"/>
          <w:bCs w:val="1"/>
        </w:rPr>
        <w:t xml:space="preserve">Punktiga </w:t>
      </w:r>
      <w:r w:rsidRPr="3E3FDB66" w:rsidR="00D006B8">
        <w:rPr>
          <w:b w:val="1"/>
          <w:bCs w:val="1"/>
        </w:rPr>
        <w:t>2</w:t>
      </w:r>
      <w:r w:rsidR="00D006B8">
        <w:rPr/>
        <w:t xml:space="preserve"> täiendatakse </w:t>
      </w:r>
      <w:r w:rsidRPr="3E3FDB66" w:rsidR="00D006B8">
        <w:rPr>
          <w:b w:val="1"/>
          <w:bCs w:val="1"/>
        </w:rPr>
        <w:t>LSi</w:t>
      </w:r>
      <w:r w:rsidRPr="3E3FDB66" w:rsidR="00D006B8">
        <w:rPr>
          <w:b w:val="1"/>
          <w:bCs w:val="1"/>
        </w:rPr>
        <w:t xml:space="preserve"> § 6</w:t>
      </w:r>
      <w:r w:rsidRPr="3E3FDB66" w:rsidR="00D006B8">
        <w:rPr>
          <w:b w:val="1"/>
          <w:bCs w:val="1"/>
          <w:vertAlign w:val="superscript"/>
        </w:rPr>
        <w:t>1</w:t>
      </w:r>
      <w:r w:rsidRPr="3E3FDB66" w:rsidR="00D006B8">
        <w:rPr>
          <w:b w:val="1"/>
          <w:bCs w:val="1"/>
        </w:rPr>
        <w:t xml:space="preserve"> lõikega 1</w:t>
      </w:r>
      <w:r w:rsidRPr="3E3FDB66" w:rsidR="00D006B8">
        <w:rPr>
          <w:b w:val="1"/>
          <w:bCs w:val="1"/>
          <w:vertAlign w:val="superscript"/>
        </w:rPr>
        <w:t>1</w:t>
      </w:r>
      <w:r w:rsidR="00D006B8">
        <w:rPr/>
        <w:t xml:space="preserve">, milles sätestatakse koosvõimeliste intelligentsete transpordisüsteemide mõiste. Mõiste tuleb defineerida, kuna </w:t>
      </w:r>
      <w:r w:rsidR="00DE6CED">
        <w:rPr/>
        <w:t xml:space="preserve">eelnõu tulemusena seda reguleeritakse edaspidiselt </w:t>
      </w:r>
      <w:r w:rsidR="00DE6CED">
        <w:rPr/>
        <w:t>LSis</w:t>
      </w:r>
      <w:r w:rsidR="00DE6CED">
        <w:rPr/>
        <w:t xml:space="preserve">, sh on selle puhul </w:t>
      </w:r>
      <w:r w:rsidR="00D006B8">
        <w:rPr/>
        <w:t xml:space="preserve">tegemist prioriteetse valdkonnaga ITS direktiivi </w:t>
      </w:r>
      <w:r w:rsidR="00FA6F7B">
        <w:rPr/>
        <w:t xml:space="preserve">I </w:t>
      </w:r>
      <w:r w:rsidR="00D006B8">
        <w:rPr/>
        <w:t>lisa kohaselt.</w:t>
      </w:r>
      <w:commentRangeEnd w:id="277790264"/>
      <w:r>
        <w:rPr>
          <w:rStyle w:val="CommentReference"/>
        </w:rPr>
        <w:commentReference w:id="277790264"/>
      </w:r>
    </w:p>
    <w:p w:rsidR="0032093C" w:rsidP="000D1218" w:rsidRDefault="0032093C" w14:paraId="20108BFE" w14:textId="77777777"/>
    <w:p w:rsidR="0032093C" w:rsidP="000D1218" w:rsidRDefault="0032093C" w14:paraId="3E6045A1" w14:textId="2C5B882D">
      <w:r w:rsidRPr="00BE6937">
        <w:rPr>
          <w:b/>
          <w:bCs/>
        </w:rPr>
        <w:t xml:space="preserve">Punktiga </w:t>
      </w:r>
      <w:r w:rsidR="004D45C7">
        <w:rPr>
          <w:b/>
          <w:bCs/>
        </w:rPr>
        <w:t>3</w:t>
      </w:r>
      <w:r>
        <w:t xml:space="preserve"> täiendatakse </w:t>
      </w:r>
      <w:proofErr w:type="spellStart"/>
      <w:r w:rsidRPr="00BE6937">
        <w:rPr>
          <w:b/>
          <w:bCs/>
        </w:rPr>
        <w:t>LSi</w:t>
      </w:r>
      <w:proofErr w:type="spellEnd"/>
      <w:r w:rsidRPr="00BE6937">
        <w:rPr>
          <w:b/>
          <w:bCs/>
        </w:rPr>
        <w:t xml:space="preserve"> § 6</w:t>
      </w:r>
      <w:r w:rsidRPr="00BE6937">
        <w:rPr>
          <w:b/>
          <w:bCs/>
          <w:vertAlign w:val="superscript"/>
        </w:rPr>
        <w:t>1</w:t>
      </w:r>
      <w:r w:rsidRPr="00BE6937">
        <w:rPr>
          <w:b/>
          <w:bCs/>
        </w:rPr>
        <w:t xml:space="preserve"> lõigetega 2</w:t>
      </w:r>
      <w:r w:rsidRPr="00BE6937">
        <w:rPr>
          <w:b/>
          <w:bCs/>
          <w:vertAlign w:val="superscript"/>
        </w:rPr>
        <w:t>1</w:t>
      </w:r>
      <w:r w:rsidRPr="00BE6937">
        <w:rPr>
          <w:b/>
          <w:bCs/>
        </w:rPr>
        <w:t>–2</w:t>
      </w:r>
      <w:r w:rsidRPr="00BE6937">
        <w:rPr>
          <w:b/>
          <w:bCs/>
          <w:vertAlign w:val="superscript"/>
        </w:rPr>
        <w:t>5</w:t>
      </w:r>
      <w:r>
        <w:t>.</w:t>
      </w:r>
    </w:p>
    <w:p w:rsidR="003404D5" w:rsidP="000D1218" w:rsidRDefault="003404D5" w14:paraId="7AE5869D" w14:textId="77777777"/>
    <w:p w:rsidR="003404D5" w:rsidP="003404D5" w:rsidRDefault="003404D5" w14:paraId="3891F025" w14:textId="77F03E53">
      <w:pPr>
        <w:jc w:val="both"/>
      </w:pPr>
      <w:r w:rsidRPr="006C3E96">
        <w:rPr>
          <w:b/>
          <w:bCs/>
        </w:rPr>
        <w:t>Lõikes 2</w:t>
      </w:r>
      <w:r w:rsidRPr="006C3E96">
        <w:rPr>
          <w:b/>
          <w:bCs/>
          <w:vertAlign w:val="superscript"/>
        </w:rPr>
        <w:t>1</w:t>
      </w:r>
      <w:r>
        <w:t xml:space="preserve"> sätestatakse i</w:t>
      </w:r>
      <w:r w:rsidRPr="00B5394C">
        <w:t>ntelligentsete transpordisüsteemide teenus</w:t>
      </w:r>
      <w:r>
        <w:t>e mõiste</w:t>
      </w:r>
      <w:r w:rsidRPr="0051764C">
        <w:t>. Tegemist on juba kehtivast direktiivist tuleneva mõistega</w:t>
      </w:r>
      <w:r w:rsidRPr="0051764C" w:rsidR="0051764C">
        <w:t xml:space="preserve"> (art 3 p 4), mille sõnastust muudeti uuendatud direktiiviga ning </w:t>
      </w:r>
      <w:r w:rsidR="00FA6F7B">
        <w:t>seda</w:t>
      </w:r>
      <w:r w:rsidRPr="0051764C" w:rsidR="0051764C">
        <w:t xml:space="preserve"> mõistet var</w:t>
      </w:r>
      <w:r w:rsidR="00FA6F7B">
        <w:t>em</w:t>
      </w:r>
      <w:r w:rsidRPr="0051764C" w:rsidR="0051764C">
        <w:t xml:space="preserve"> </w:t>
      </w:r>
      <w:r w:rsidRPr="0051764C">
        <w:t xml:space="preserve">üle </w:t>
      </w:r>
      <w:r w:rsidRPr="0051764C" w:rsidR="00FA6F7B">
        <w:t xml:space="preserve">ei </w:t>
      </w:r>
      <w:r w:rsidR="00FA6F7B">
        <w:t xml:space="preserve">ole </w:t>
      </w:r>
      <w:r w:rsidRPr="0051764C">
        <w:t>võetud.</w:t>
      </w:r>
      <w:r>
        <w:t xml:space="preserve"> </w:t>
      </w:r>
      <w:bookmarkStart w:name="_Hlk196729308" w:id="9"/>
      <w:r w:rsidRPr="005B475F">
        <w:t xml:space="preserve">Kuna </w:t>
      </w:r>
      <w:proofErr w:type="spellStart"/>
      <w:r w:rsidRPr="005B475F">
        <w:t>LSi</w:t>
      </w:r>
      <w:proofErr w:type="spellEnd"/>
      <w:r w:rsidRPr="005B475F">
        <w:t xml:space="preserve"> § 6</w:t>
      </w:r>
      <w:r w:rsidRPr="005B475F">
        <w:rPr>
          <w:vertAlign w:val="superscript"/>
        </w:rPr>
        <w:t>1</w:t>
      </w:r>
      <w:r w:rsidRPr="005B475F">
        <w:t xml:space="preserve"> lõige 2 seda terminit kasutab</w:t>
      </w:r>
      <w:r w:rsidR="00FA6F7B">
        <w:t>,</w:t>
      </w:r>
      <w:r w:rsidRPr="005B475F">
        <w:t xml:space="preserve"> on korrektne ka direktiivis sisalduv mõiste Eesti õigusesse üle võtta. </w:t>
      </w:r>
      <w:bookmarkEnd w:id="9"/>
      <w:r w:rsidRPr="005B475F">
        <w:t>Intelligentsete</w:t>
      </w:r>
      <w:r w:rsidRPr="00B5394C">
        <w:t xml:space="preserve"> transpordisüsteemide teenus</w:t>
      </w:r>
      <w:r>
        <w:t xml:space="preserve"> on määratletud kui</w:t>
      </w:r>
      <w:r w:rsidRPr="00B5394C">
        <w:t xml:space="preserve"> intelligentsete transpordisüsteemide rakenduse pakkumine selgelt määratud organisatsioonilise ja toimimisraamistiku abil, et aidata kaasa kasutusohutusele, tõhususele, kestlikule liikuvusele või mugavusele või transpordi- ja reisitoimingute hõlbustamisele ja toetamisele.</w:t>
      </w:r>
    </w:p>
    <w:p w:rsidR="003404D5" w:rsidP="003404D5" w:rsidRDefault="003404D5" w14:paraId="51B683D3" w14:textId="77777777">
      <w:pPr>
        <w:jc w:val="both"/>
      </w:pPr>
    </w:p>
    <w:p w:rsidR="003404D5" w:rsidP="003404D5" w:rsidRDefault="003404D5" w14:paraId="61EC066C" w14:textId="0463436C">
      <w:pPr>
        <w:jc w:val="both"/>
      </w:pPr>
      <w:r w:rsidRPr="006C3E96">
        <w:rPr>
          <w:b/>
          <w:bCs/>
        </w:rPr>
        <w:t>Lõigetes 2</w:t>
      </w:r>
      <w:r w:rsidRPr="006C3E96">
        <w:rPr>
          <w:b/>
          <w:bCs/>
          <w:vertAlign w:val="superscript"/>
        </w:rPr>
        <w:t>2</w:t>
      </w:r>
      <w:r w:rsidRPr="006C3E96">
        <w:rPr>
          <w:b/>
          <w:bCs/>
        </w:rPr>
        <w:t xml:space="preserve"> ja 2</w:t>
      </w:r>
      <w:r w:rsidRPr="006C3E96">
        <w:rPr>
          <w:b/>
          <w:bCs/>
          <w:vertAlign w:val="superscript"/>
        </w:rPr>
        <w:t>3</w:t>
      </w:r>
      <w:r>
        <w:t xml:space="preserve"> täpsustatakse, mis on </w:t>
      </w:r>
      <w:r w:rsidRPr="00B5394C">
        <w:t xml:space="preserve">prioriteetsed valdkonnad </w:t>
      </w:r>
      <w:r>
        <w:t>i</w:t>
      </w:r>
      <w:r w:rsidRPr="00B5394C">
        <w:t>ntelligentse transpordisüsteemi ja teenuse väljatöötamisel ning kasutuselevõtmisel</w:t>
      </w:r>
      <w:r>
        <w:t xml:space="preserve">. Need on määratletud ITS direktiivi artiklis 2 ja täpsustatud </w:t>
      </w:r>
      <w:r w:rsidR="00FA6F7B">
        <w:t xml:space="preserve">I </w:t>
      </w:r>
      <w:r>
        <w:t>lisas. Prioriteetsed valdkonnad tuleb defineerida, kuna terminit kasutatakse § 6</w:t>
      </w:r>
      <w:r w:rsidRPr="00BE6937">
        <w:rPr>
          <w:vertAlign w:val="superscript"/>
        </w:rPr>
        <w:t>1</w:t>
      </w:r>
      <w:r>
        <w:t xml:space="preserve"> lisatavas lõikes 8, mille ülevõtmine on </w:t>
      </w:r>
      <w:r w:rsidR="00FA6F7B">
        <w:t>k</w:t>
      </w:r>
      <w:r>
        <w:t xml:space="preserve">omisjoniga eelkonsultatsiooni tagasiside kohaselt vajalik. Kuna </w:t>
      </w:r>
      <w:r w:rsidR="00FA6F7B">
        <w:t xml:space="preserve">I </w:t>
      </w:r>
      <w:r>
        <w:t xml:space="preserve">lisa on detailne, </w:t>
      </w:r>
      <w:r w:rsidR="0051764C">
        <w:t xml:space="preserve">ei </w:t>
      </w:r>
      <w:r>
        <w:t>ole mõistlik seda tervikuna Eesti õigusesse üle võtta, mistõttu on lõikes 2</w:t>
      </w:r>
      <w:r w:rsidRPr="00BE6937">
        <w:rPr>
          <w:vertAlign w:val="superscript"/>
        </w:rPr>
        <w:t>3</w:t>
      </w:r>
      <w:r>
        <w:t xml:space="preserve"> direktiivile viidatud.</w:t>
      </w:r>
    </w:p>
    <w:p w:rsidR="003404D5" w:rsidP="003404D5" w:rsidRDefault="003404D5" w14:paraId="442F9E20" w14:textId="77777777">
      <w:pPr>
        <w:jc w:val="both"/>
      </w:pPr>
    </w:p>
    <w:p w:rsidR="003404D5" w:rsidP="003404D5" w:rsidRDefault="003404D5" w14:paraId="1C8069C9" w14:textId="366AFE9A">
      <w:pPr>
        <w:jc w:val="both"/>
      </w:pPr>
      <w:r w:rsidRPr="00BE6937">
        <w:rPr>
          <w:b/>
          <w:bCs/>
        </w:rPr>
        <w:t>Lõi</w:t>
      </w:r>
      <w:r w:rsidR="001E30B5">
        <w:rPr>
          <w:b/>
          <w:bCs/>
        </w:rPr>
        <w:t xml:space="preserve">ked </w:t>
      </w:r>
      <w:r w:rsidRPr="00BE6937">
        <w:rPr>
          <w:b/>
          <w:bCs/>
        </w:rPr>
        <w:t>2</w:t>
      </w:r>
      <w:r w:rsidRPr="00BE6937">
        <w:rPr>
          <w:b/>
          <w:bCs/>
          <w:vertAlign w:val="superscript"/>
        </w:rPr>
        <w:t>4</w:t>
      </w:r>
      <w:r>
        <w:t xml:space="preserve"> </w:t>
      </w:r>
      <w:r w:rsidR="001E30B5">
        <w:t xml:space="preserve">ja </w:t>
      </w:r>
      <w:r w:rsidRPr="00BE6937" w:rsidR="001E30B5">
        <w:rPr>
          <w:b/>
          <w:bCs/>
        </w:rPr>
        <w:t>2</w:t>
      </w:r>
      <w:r w:rsidRPr="00BE6937" w:rsidR="001E30B5">
        <w:rPr>
          <w:b/>
          <w:bCs/>
          <w:vertAlign w:val="superscript"/>
        </w:rPr>
        <w:t>5</w:t>
      </w:r>
      <w:r w:rsidR="001E30B5">
        <w:t xml:space="preserve"> </w:t>
      </w:r>
      <w:r>
        <w:t>täpsusta</w:t>
      </w:r>
      <w:r w:rsidR="00904F24">
        <w:t>vad isikuandmete kaitse</w:t>
      </w:r>
      <w:r w:rsidR="00FA6F7B">
        <w:t xml:space="preserve">t </w:t>
      </w:r>
      <w:r>
        <w:t xml:space="preserve"> </w:t>
      </w:r>
      <w:r w:rsidRPr="00904F24" w:rsidR="00904F24">
        <w:t>Euroopa Parlamendi ja nõukogu direktiiv</w:t>
      </w:r>
      <w:r w:rsidR="00904F24">
        <w:t>iga</w:t>
      </w:r>
      <w:r w:rsidRPr="00904F24" w:rsidR="00904F24">
        <w:t xml:space="preserve"> 2023/2661/EL</w:t>
      </w:r>
      <w:r w:rsidR="00904F24">
        <w:t xml:space="preserve"> tehtud täienduste</w:t>
      </w:r>
      <w:r w:rsidR="00FA6F7B">
        <w:t xml:space="preserve"> järgi</w:t>
      </w:r>
      <w:r w:rsidR="00904F24">
        <w:t>.</w:t>
      </w:r>
    </w:p>
    <w:p w:rsidR="003404D5" w:rsidP="003404D5" w:rsidRDefault="003404D5" w14:paraId="1149FAA6" w14:textId="77777777">
      <w:pPr>
        <w:jc w:val="both"/>
      </w:pPr>
    </w:p>
    <w:p w:rsidR="00B67507" w:rsidP="003404D5" w:rsidRDefault="003404D5" w14:paraId="17413806" w14:textId="30AE3D52">
      <w:pPr>
        <w:jc w:val="both"/>
      </w:pPr>
      <w:r>
        <w:t>ITS direktiivis reguleerib seda uues sõnastuses art 10</w:t>
      </w:r>
      <w:r w:rsidR="00B67507">
        <w:t xml:space="preserve">. Eelkõige on võrreldes varasema sõnastusega lisandunud isikuandmete töötlemise eesmärk ning viited </w:t>
      </w:r>
      <w:proofErr w:type="spellStart"/>
      <w:r w:rsidR="00B67507">
        <w:t>anonüümimisele</w:t>
      </w:r>
      <w:proofErr w:type="spellEnd"/>
      <w:r w:rsidR="00B67507">
        <w:t xml:space="preserve"> ja </w:t>
      </w:r>
      <w:proofErr w:type="spellStart"/>
      <w:r w:rsidR="00B67507">
        <w:t>pseudonüümimisele</w:t>
      </w:r>
      <w:proofErr w:type="spellEnd"/>
      <w:r w:rsidR="00B67507">
        <w:t>.</w:t>
      </w:r>
    </w:p>
    <w:p w:rsidR="003404D5" w:rsidP="003404D5" w:rsidRDefault="003404D5" w14:paraId="2545AFFB" w14:textId="77777777">
      <w:pPr>
        <w:jc w:val="both"/>
      </w:pPr>
    </w:p>
    <w:p w:rsidR="004F3BAA" w:rsidP="004F3BAA" w:rsidRDefault="001E30B5" w14:paraId="504EA627" w14:textId="1689B3E0">
      <w:pPr>
        <w:jc w:val="both"/>
      </w:pPr>
      <w:r w:rsidRPr="001E30B5">
        <w:t>ITS direktiiv</w:t>
      </w:r>
      <w:r w:rsidR="004F3BAA">
        <w:t xml:space="preserve"> ja selle</w:t>
      </w:r>
      <w:r w:rsidR="008B54F4">
        <w:t xml:space="preserve"> alusel vastuvõetud spetsifikatsioonid </w:t>
      </w:r>
      <w:r w:rsidRPr="001E30B5">
        <w:t>iseenesest ei tekita alust ega kohustust koguda ja edastada isikuandmeid ega</w:t>
      </w:r>
      <w:r w:rsidR="004F3BAA">
        <w:t xml:space="preserve"> andmeid, mis võimaldaksid otseselt või kaudselt tuvastada konkreetset sõidukit või isikut</w:t>
      </w:r>
      <w:r w:rsidRPr="001E30B5">
        <w:t>.</w:t>
      </w:r>
      <w:r w:rsidRPr="004F3BAA" w:rsidR="004F3BAA">
        <w:t xml:space="preserve"> </w:t>
      </w:r>
      <w:r w:rsidR="004F3BAA">
        <w:t>E</w:t>
      </w:r>
      <w:r w:rsidRPr="004F3BAA" w:rsidR="004F3BAA">
        <w:t>esmär</w:t>
      </w:r>
      <w:r w:rsidR="00FA6F7B">
        <w:t>k</w:t>
      </w:r>
      <w:r w:rsidRPr="004F3BAA" w:rsidR="004F3BAA">
        <w:t xml:space="preserve"> on tagada transporditeabe, n</w:t>
      </w:r>
      <w:r w:rsidR="00FA6F7B">
        <w:t>t</w:t>
      </w:r>
      <w:r w:rsidRPr="004F3BAA" w:rsidR="004F3BAA">
        <w:t xml:space="preserve"> liikluspiirangute, teeolude või liiklusõnnetuste info standardiseeritud, ajakohane ja masinloetav kättesaadavus, et toetada turvalist ja tõhusat liiklemist.</w:t>
      </w:r>
      <w:r w:rsidRPr="001E30B5">
        <w:t xml:space="preserve"> Teenusepakkujad ehk kolmandad osapooled võivad siduda sõidukit konkreetse liikumisega, aga see tegevus ei ole seotud ITS direktiivi rakendamise kohustusega</w:t>
      </w:r>
      <w:r w:rsidR="004F3BAA">
        <w:t xml:space="preserve">, </w:t>
      </w:r>
      <w:r w:rsidRPr="001E30B5">
        <w:t>vaid rakenduste</w:t>
      </w:r>
      <w:r w:rsidR="00FC1C43">
        <w:t>,</w:t>
      </w:r>
      <w:r w:rsidRPr="001E30B5">
        <w:t xml:space="preserve"> nagu Waze vms</w:t>
      </w:r>
      <w:r w:rsidR="004F3BAA">
        <w:t xml:space="preserve"> </w:t>
      </w:r>
      <w:r w:rsidRPr="001E30B5" w:rsidR="00FC1C43">
        <w:t>kasutamisega</w:t>
      </w:r>
      <w:r w:rsidR="00FC1C43">
        <w:t xml:space="preserve"> </w:t>
      </w:r>
      <w:r w:rsidR="004F3BAA">
        <w:t>ning see toimub vabatahtliku kasutustingimuste nõusoleku alusel. ITS direktiiv tagab avaliku kasu</w:t>
      </w:r>
      <w:r w:rsidR="00FC1C43">
        <w:t>,</w:t>
      </w:r>
      <w:r w:rsidR="004F3BAA">
        <w:t xml:space="preserve"> ilma et see ohustaks isikuandmete kaitset. </w:t>
      </w:r>
      <w:r w:rsidRPr="004F3BAA" w:rsidR="004F3BAA">
        <w:t xml:space="preserve">Kõik isikustatud andmed on väljaspool </w:t>
      </w:r>
      <w:r w:rsidR="004F3BAA">
        <w:t>ITS direktiivi</w:t>
      </w:r>
      <w:r w:rsidRPr="004F3BAA" w:rsidR="004F3BAA">
        <w:t xml:space="preserve"> kohustuslikku regulatiivset raamistikku ja sõltuvad vabatahtlikest, </w:t>
      </w:r>
      <w:r w:rsidR="008B54F4">
        <w:t xml:space="preserve">ärirakendustest </w:t>
      </w:r>
      <w:r w:rsidRPr="004F3BAA" w:rsidR="004F3BAA">
        <w:t>ja nende kasutaja nõusolekust.</w:t>
      </w:r>
    </w:p>
    <w:p w:rsidRPr="001E30B5" w:rsidR="00904F24" w:rsidP="001E30B5" w:rsidRDefault="00904F24" w14:paraId="196DFBE6" w14:textId="77777777">
      <w:pPr>
        <w:jc w:val="both"/>
      </w:pPr>
    </w:p>
    <w:p w:rsidR="0032093C" w:rsidP="00904F24" w:rsidRDefault="00904F24" w14:paraId="52212AB8" w14:textId="54946E79">
      <w:pPr>
        <w:jc w:val="both"/>
      </w:pPr>
      <w:r>
        <w:t>Komisjoni kehtestatavad spetsifikatsioonid võivad edaspidi käsitleda isikuandmete töötlemist, selliseks juhuks sätestab art 10 lõige 2 komisjonile kohustuse edaspidi selliste spetsifikatsioonide kehtestamisel koostada isikuandmete töötlemise mõjuhinnang.</w:t>
      </w:r>
    </w:p>
    <w:p w:rsidR="00D638EB" w:rsidP="00904F24" w:rsidRDefault="00D638EB" w14:paraId="2158A093" w14:textId="77777777">
      <w:pPr>
        <w:jc w:val="both"/>
      </w:pPr>
    </w:p>
    <w:p w:rsidR="00EE7234" w:rsidP="00904F24" w:rsidRDefault="00D638EB" w14:paraId="6301F1BD" w14:textId="04394503">
      <w:pPr>
        <w:jc w:val="both"/>
      </w:pPr>
      <w:r>
        <w:t>Lõikes 2</w:t>
      </w:r>
      <w:r w:rsidRPr="00BE6937">
        <w:rPr>
          <w:vertAlign w:val="superscript"/>
        </w:rPr>
        <w:t>5</w:t>
      </w:r>
      <w:r>
        <w:t xml:space="preserve"> täpsustatakse isikuandmete turvalise töötlemise viise. </w:t>
      </w:r>
      <w:r w:rsidRPr="00D638EB">
        <w:t xml:space="preserve">Intelligentse transpordisüsteemi rakenduse ja teenuse toimimiseks vajalike isikuandmete töötlemisel tuleb kasutada </w:t>
      </w:r>
      <w:proofErr w:type="spellStart"/>
      <w:r w:rsidRPr="00D638EB">
        <w:t>anonüümimist</w:t>
      </w:r>
      <w:proofErr w:type="spellEnd"/>
      <w:r w:rsidRPr="00D638EB">
        <w:t xml:space="preserve">, kui see on tehniliselt teostatav ja andmete töötlemise eesmärki arvestades võimalik. Kui </w:t>
      </w:r>
      <w:proofErr w:type="spellStart"/>
      <w:r w:rsidRPr="00D638EB">
        <w:t>anonüümimine</w:t>
      </w:r>
      <w:proofErr w:type="spellEnd"/>
      <w:r w:rsidRPr="00D638EB">
        <w:t xml:space="preserve"> ei ole võimalik, kuid </w:t>
      </w:r>
      <w:proofErr w:type="spellStart"/>
      <w:r w:rsidRPr="00D638EB">
        <w:t>pseudonüümimine</w:t>
      </w:r>
      <w:proofErr w:type="spellEnd"/>
      <w:r w:rsidRPr="00D638EB">
        <w:t xml:space="preserve"> on tehniliselt teostatav ja andmetöötluse eesmärke on võimalik saavutada pseudonüümitud andmeid kasutades, tuleb isikuandmed pseudonüümida</w:t>
      </w:r>
      <w:r>
        <w:t>.</w:t>
      </w:r>
      <w:r w:rsidR="00EE7234">
        <w:t xml:space="preserve"> </w:t>
      </w:r>
      <w:r w:rsidRPr="001B6923" w:rsidR="001B6923">
        <w:t>Eelkõige tuleks kasutada anonüümitud andmeid, kui isikuandmete töötlemisega taotletavaid eesmärke on võimalik saavutada samamoodi</w:t>
      </w:r>
      <w:r w:rsidR="00FC1C43">
        <w:t>,</w:t>
      </w:r>
      <w:r w:rsidRPr="001B6923" w:rsidR="001B6923">
        <w:t xml:space="preserve"> ja kui see on tehniliselt teostatav, ilma et see piiraks liidu õiguses sätestatud anonüümsete või pseudonüümitud andmete kasutamise erinõuete kohaldamist</w:t>
      </w:r>
      <w:r w:rsidR="00FC1C43">
        <w:t>.</w:t>
      </w:r>
    </w:p>
    <w:p w:rsidR="00EE7234" w:rsidP="00904F24" w:rsidRDefault="00EE7234" w14:paraId="56C77571" w14:textId="77777777">
      <w:pPr>
        <w:jc w:val="both"/>
      </w:pPr>
    </w:p>
    <w:p w:rsidR="00D638EB" w:rsidP="00904F24" w:rsidRDefault="00D638EB" w14:paraId="42095791" w14:textId="5C260613">
      <w:pPr>
        <w:jc w:val="both"/>
      </w:pPr>
      <w:r>
        <w:t xml:space="preserve">Sarnaseid põhimõtteid sisaldab ka isikuandmete kaitse </w:t>
      </w:r>
      <w:proofErr w:type="spellStart"/>
      <w:r>
        <w:t>üldmäärus</w:t>
      </w:r>
      <w:proofErr w:type="spellEnd"/>
      <w:r>
        <w:t xml:space="preserve">, kuid ITS direktiiv on konkreetsem, sätestades vähimal juhul andmete </w:t>
      </w:r>
      <w:proofErr w:type="spellStart"/>
      <w:r>
        <w:t>pseudonüümimise</w:t>
      </w:r>
      <w:proofErr w:type="spellEnd"/>
      <w:r>
        <w:t xml:space="preserve"> kohustuse, mistõttu on säte vajalik Eesti õigusesse üle võtta.</w:t>
      </w:r>
    </w:p>
    <w:p w:rsidR="00453A8A" w:rsidP="00904F24" w:rsidRDefault="00453A8A" w14:paraId="081ABD57" w14:textId="77777777">
      <w:pPr>
        <w:jc w:val="both"/>
      </w:pPr>
    </w:p>
    <w:p w:rsidR="00453A8A" w:rsidP="00904F24" w:rsidRDefault="00453A8A" w14:paraId="70ADD20B" w14:textId="25E2EA32">
      <w:pPr>
        <w:jc w:val="both"/>
      </w:pPr>
      <w:r>
        <w:t xml:space="preserve">Kui </w:t>
      </w:r>
      <w:proofErr w:type="spellStart"/>
      <w:r>
        <w:t>anonüümimise</w:t>
      </w:r>
      <w:proofErr w:type="spellEnd"/>
      <w:r>
        <w:t xml:space="preserve"> ja/või </w:t>
      </w:r>
      <w:proofErr w:type="spellStart"/>
      <w:r>
        <w:t>pseodonüümimise</w:t>
      </w:r>
      <w:proofErr w:type="spellEnd"/>
      <w:r>
        <w:t xml:space="preserve"> rakendamine ei ole võimalik, kohaldatakse m</w:t>
      </w:r>
      <w:r w:rsidRPr="00453A8A">
        <w:t xml:space="preserve">uus osas </w:t>
      </w:r>
      <w:r>
        <w:t xml:space="preserve">isikuandmete töötlemisel </w:t>
      </w:r>
      <w:r w:rsidRPr="00453A8A">
        <w:t xml:space="preserve">isikuandmete kaitse </w:t>
      </w:r>
      <w:proofErr w:type="spellStart"/>
      <w:r w:rsidRPr="00453A8A">
        <w:t>üldmääruse</w:t>
      </w:r>
      <w:proofErr w:type="spellEnd"/>
      <w:r w:rsidRPr="00453A8A">
        <w:t xml:space="preserve"> nõudeid. </w:t>
      </w:r>
      <w:r>
        <w:t>Muude isikuandmete kaitse m</w:t>
      </w:r>
      <w:r w:rsidRPr="00453A8A">
        <w:t xml:space="preserve">eetmete rakendamise vajadust </w:t>
      </w:r>
      <w:r>
        <w:t xml:space="preserve">ja ulatust </w:t>
      </w:r>
      <w:r w:rsidRPr="00453A8A">
        <w:t>hindavad ja nende rakendamise eest vastutavad andmete vastutavad töötlejad.</w:t>
      </w:r>
    </w:p>
    <w:p w:rsidR="00904F24" w:rsidP="00BE6937" w:rsidRDefault="00904F24" w14:paraId="4D156B29" w14:textId="77777777">
      <w:pPr>
        <w:jc w:val="both"/>
      </w:pPr>
    </w:p>
    <w:p w:rsidR="0032093C" w:rsidP="000D1218" w:rsidRDefault="0032093C" w14:paraId="138B9755" w14:textId="6145FA21">
      <w:r w:rsidRPr="00BE6937">
        <w:rPr>
          <w:b/>
          <w:bCs/>
        </w:rPr>
        <w:t xml:space="preserve">Punktiga </w:t>
      </w:r>
      <w:r w:rsidR="00EE7234">
        <w:rPr>
          <w:b/>
          <w:bCs/>
        </w:rPr>
        <w:t>4</w:t>
      </w:r>
      <w:r w:rsidRPr="00D638EB" w:rsidR="00D638EB">
        <w:t xml:space="preserve"> täiendatakse </w:t>
      </w:r>
      <w:proofErr w:type="spellStart"/>
      <w:r w:rsidR="00D638EB">
        <w:t>LSi</w:t>
      </w:r>
      <w:proofErr w:type="spellEnd"/>
      <w:r w:rsidR="00D638EB">
        <w:t xml:space="preserve"> </w:t>
      </w:r>
      <w:r w:rsidRPr="00BE6937" w:rsidR="00D638EB">
        <w:rPr>
          <w:b/>
          <w:bCs/>
        </w:rPr>
        <w:t>§ 6</w:t>
      </w:r>
      <w:r w:rsidRPr="00BE6937" w:rsidR="00D638EB">
        <w:rPr>
          <w:b/>
          <w:bCs/>
          <w:vertAlign w:val="superscript"/>
        </w:rPr>
        <w:t>1</w:t>
      </w:r>
      <w:r w:rsidRPr="00BE6937" w:rsidR="00D638EB">
        <w:rPr>
          <w:b/>
          <w:bCs/>
        </w:rPr>
        <w:t xml:space="preserve"> lõigetega 4–</w:t>
      </w:r>
      <w:r w:rsidR="005B475F">
        <w:rPr>
          <w:b/>
          <w:bCs/>
        </w:rPr>
        <w:t>10</w:t>
      </w:r>
      <w:r w:rsidR="00D638EB">
        <w:t>.</w:t>
      </w:r>
    </w:p>
    <w:p w:rsidR="00D638EB" w:rsidP="000D1218" w:rsidRDefault="00D638EB" w14:paraId="6F325236" w14:textId="77777777"/>
    <w:p w:rsidRPr="004F3BAA" w:rsidR="00D638EB" w:rsidP="00043B23" w:rsidRDefault="00D638EB" w14:paraId="1D16A2FB" w14:textId="32A1FB91">
      <w:pPr>
        <w:jc w:val="both"/>
      </w:pPr>
      <w:r w:rsidRPr="00BE6937">
        <w:rPr>
          <w:b/>
          <w:bCs/>
        </w:rPr>
        <w:t>Lõi</w:t>
      </w:r>
      <w:r w:rsidR="00BE6937">
        <w:rPr>
          <w:b/>
          <w:bCs/>
        </w:rPr>
        <w:t>get</w:t>
      </w:r>
      <w:r w:rsidR="004F3BAA">
        <w:rPr>
          <w:b/>
          <w:bCs/>
        </w:rPr>
        <w:t>es</w:t>
      </w:r>
      <w:r w:rsidRPr="00BE6937">
        <w:rPr>
          <w:b/>
          <w:bCs/>
        </w:rPr>
        <w:t xml:space="preserve"> 4</w:t>
      </w:r>
      <w:r w:rsidR="00043B23">
        <w:rPr>
          <w:b/>
          <w:bCs/>
        </w:rPr>
        <w:t xml:space="preserve"> ja 5</w:t>
      </w:r>
      <w:r w:rsidR="004F3BAA">
        <w:t xml:space="preserve"> sätestatakse, et </w:t>
      </w:r>
      <w:bookmarkStart w:name="_Hlk203461394" w:id="10"/>
      <w:r w:rsidR="004F3BAA">
        <w:t xml:space="preserve">teabevärav on riiklik juurdepääsupunkt, mille kaudu andmevaldajad teevad ITS direktiivi ja </w:t>
      </w:r>
      <w:r w:rsidR="008B54F4">
        <w:t xml:space="preserve">selle alusel vastu võetud spetsifikatsioonides </w:t>
      </w:r>
      <w:r w:rsidR="00FC1C43">
        <w:t>nimetatud</w:t>
      </w:r>
      <w:r w:rsidR="004F3BAA">
        <w:t xml:space="preserve"> andmed kättesaadavaks</w:t>
      </w:r>
      <w:bookmarkEnd w:id="10"/>
      <w:r w:rsidR="004F3BAA">
        <w:t>.</w:t>
      </w:r>
      <w:r w:rsidR="00043B23">
        <w:t xml:space="preserve"> </w:t>
      </w:r>
      <w:r w:rsidR="009459F7">
        <w:t>T</w:t>
      </w:r>
      <w:r w:rsidR="00043B23">
        <w:t xml:space="preserve">eabeväravas ei </w:t>
      </w:r>
      <w:r w:rsidR="00FC1C43">
        <w:t>hoiustata</w:t>
      </w:r>
      <w:r w:rsidR="00043B23">
        <w:t xml:space="preserve"> andme</w:t>
      </w:r>
      <w:r w:rsidR="00FC1C43">
        <w:t>id</w:t>
      </w:r>
      <w:r w:rsidR="00043B23">
        <w:t xml:space="preserve">, vaid </w:t>
      </w:r>
      <w:r w:rsidR="00FC1C43">
        <w:t xml:space="preserve">see </w:t>
      </w:r>
      <w:r w:rsidR="00043B23">
        <w:t xml:space="preserve">üksnes </w:t>
      </w:r>
      <w:r w:rsidRPr="00D34394" w:rsidR="00043B23">
        <w:t>võimaldab ligipääsu andmevaldaja keskkonnale. Andmed asuvad andmevaldaja juures</w:t>
      </w:r>
      <w:r w:rsidRPr="00D34394" w:rsidR="008C76F9">
        <w:t xml:space="preserve"> ning andmevaldajal lasub kohustub tagada andmete kättesaadavus, ajakohasus ja õigsus. </w:t>
      </w:r>
      <w:r w:rsidRPr="00D34394" w:rsidR="004F3BAA">
        <w:t>Andmed tuleb kättesaadavaks teha</w:t>
      </w:r>
      <w:r w:rsidRPr="00D34394" w:rsidR="00043B23">
        <w:t xml:space="preserve"> ITS direktiivi ja</w:t>
      </w:r>
      <w:r w:rsidRPr="00D34394" w:rsidR="005B6468">
        <w:t xml:space="preserve"> selle alusel vastuvõetud spetsifikatsioonide alusel</w:t>
      </w:r>
      <w:r w:rsidRPr="00D34394" w:rsidR="004F3BAA">
        <w:t>.</w:t>
      </w:r>
      <w:r w:rsidRPr="00D34394" w:rsidR="00043B23">
        <w:t xml:space="preserve"> </w:t>
      </w:r>
      <w:r w:rsidRPr="00D34394" w:rsidR="006657F8">
        <w:t>Andmete avalikustamise puhul tuleks arves</w:t>
      </w:r>
      <w:r w:rsidR="00FC1C43">
        <w:t>tada</w:t>
      </w:r>
      <w:r w:rsidRPr="00D34394" w:rsidR="006657F8">
        <w:t xml:space="preserve"> </w:t>
      </w:r>
      <w:proofErr w:type="spellStart"/>
      <w:r w:rsidR="009459F7">
        <w:t>TRAMi</w:t>
      </w:r>
      <w:proofErr w:type="spellEnd"/>
      <w:r w:rsidRPr="00D34394" w:rsidR="009459F7">
        <w:t xml:space="preserve"> </w:t>
      </w:r>
      <w:r w:rsidRPr="00D34394" w:rsidR="000E2DB2">
        <w:t>sisulisi juhiseid</w:t>
      </w:r>
      <w:r w:rsidRPr="00D34394" w:rsidR="006657F8">
        <w:t xml:space="preserve"> ja </w:t>
      </w:r>
      <w:r w:rsidRPr="00D34394" w:rsidR="000E2DB2">
        <w:t>teabevärava</w:t>
      </w:r>
      <w:r w:rsidRPr="00D34394" w:rsidR="006657F8">
        <w:t xml:space="preserve"> </w:t>
      </w:r>
      <w:r w:rsidRPr="00D34394" w:rsidR="000E2DB2">
        <w:lastRenderedPageBreak/>
        <w:t>kasutus</w:t>
      </w:r>
      <w:r w:rsidRPr="00D34394" w:rsidR="006657F8">
        <w:t>juhendeid</w:t>
      </w:r>
      <w:r w:rsidR="00677BB2">
        <w:t>, mis tehakse kättesaadavaks</w:t>
      </w:r>
      <w:r w:rsidR="009459F7">
        <w:t xml:space="preserve"> </w:t>
      </w:r>
      <w:r w:rsidRPr="00D34394" w:rsidR="00885CB9">
        <w:t>RIA andmevahetuse abikeskuses</w:t>
      </w:r>
      <w:r w:rsidRPr="00D34394" w:rsidR="00885CB9">
        <w:rPr>
          <w:rStyle w:val="Allmrkuseviide"/>
        </w:rPr>
        <w:footnoteReference w:id="6"/>
      </w:r>
      <w:r w:rsidRPr="00D34394" w:rsidR="00885CB9">
        <w:t xml:space="preserve">. </w:t>
      </w:r>
      <w:r w:rsidRPr="00D34394" w:rsidR="00043B23">
        <w:t>Sellega tagatakse, et andmed on kättesaadavad mittediskrimineerival viisil (st vabalt ligipääsetavad), masinloetaval ja standardiseeritud kujul.</w:t>
      </w:r>
      <w:r w:rsidRPr="00D34394" w:rsidR="00C7356C">
        <w:t xml:space="preserve"> Andmevaldaja kohustus on tagada andmete ajakohasus ja õigsus.</w:t>
      </w:r>
    </w:p>
    <w:p w:rsidR="00D638EB" w:rsidP="000D1218" w:rsidRDefault="00D638EB" w14:paraId="611AED54" w14:textId="77777777"/>
    <w:p w:rsidRPr="00D34394" w:rsidR="005B475F" w:rsidP="005F7905" w:rsidRDefault="005B475F" w14:paraId="437A0C90" w14:textId="742BBDB1">
      <w:pPr>
        <w:jc w:val="both"/>
      </w:pPr>
      <w:r w:rsidRPr="00D34394">
        <w:rPr>
          <w:b/>
          <w:bCs/>
        </w:rPr>
        <w:t xml:space="preserve">Lõigetes 6 ja 7 </w:t>
      </w:r>
      <w:r w:rsidRPr="00D34394" w:rsidR="005B6468">
        <w:t>sätestatakse staatiliste ja dünaamiliste andmete mõiste</w:t>
      </w:r>
      <w:r w:rsidR="009459F7">
        <w:t>d</w:t>
      </w:r>
      <w:r w:rsidRPr="00D34394" w:rsidR="005B6468">
        <w:t>. Tegemist on juba kehtivast Euroopa Parlamendi ja nõukogu määruse (EL) 2022/670</w:t>
      </w:r>
      <w:r w:rsidRPr="00D34394" w:rsidR="00885CB9">
        <w:rPr>
          <w:rStyle w:val="Allmrkuseviide"/>
        </w:rPr>
        <w:footnoteReference w:id="7"/>
      </w:r>
      <w:r w:rsidRPr="00D34394" w:rsidR="005B6468">
        <w:t xml:space="preserve"> artikli 2 punkti</w:t>
      </w:r>
      <w:r w:rsidR="00FC1C43">
        <w:t>dest</w:t>
      </w:r>
      <w:r w:rsidRPr="00D34394" w:rsidR="005B6468">
        <w:t xml:space="preserve"> 5 ja 6 tulenevate mõistetega. </w:t>
      </w:r>
      <w:r w:rsidRPr="00D34394" w:rsidR="001525AA">
        <w:t>Kuna kehtiv</w:t>
      </w:r>
      <w:r w:rsidR="00FC1C43">
        <w:t xml:space="preserve"> </w:t>
      </w:r>
      <w:r w:rsidR="009459F7">
        <w:t>regulatsioon</w:t>
      </w:r>
      <w:r w:rsidRPr="00D34394" w:rsidR="001525AA">
        <w:t xml:space="preserve"> (</w:t>
      </w:r>
      <w:proofErr w:type="spellStart"/>
      <w:r w:rsidRPr="00D34394" w:rsidR="001525AA">
        <w:t>LSi</w:t>
      </w:r>
      <w:proofErr w:type="spellEnd"/>
      <w:r w:rsidRPr="00D34394" w:rsidR="001525AA">
        <w:t xml:space="preserve"> § 6</w:t>
      </w:r>
      <w:r w:rsidRPr="00D34394" w:rsidR="001525AA">
        <w:rPr>
          <w:vertAlign w:val="superscript"/>
        </w:rPr>
        <w:t>1</w:t>
      </w:r>
      <w:r w:rsidRPr="00D34394" w:rsidR="001525AA">
        <w:t xml:space="preserve"> lõiked 4 ja 5) neid termineid kasuta</w:t>
      </w:r>
      <w:r w:rsidRPr="00D34394" w:rsidR="00E5691E">
        <w:t>b</w:t>
      </w:r>
      <w:r w:rsidR="00FC1C43">
        <w:t>,</w:t>
      </w:r>
      <w:r w:rsidRPr="00D34394" w:rsidR="001525AA">
        <w:t xml:space="preserve"> on korrektne </w:t>
      </w:r>
      <w:r w:rsidRPr="00D34394" w:rsidR="00E5691E">
        <w:t>viidata määruse mõiste</w:t>
      </w:r>
      <w:r w:rsidR="009459F7">
        <w:t>te</w:t>
      </w:r>
      <w:r w:rsidRPr="00D34394" w:rsidR="00E5691E">
        <w:t>le.</w:t>
      </w:r>
    </w:p>
    <w:p w:rsidRPr="00D34394" w:rsidR="005B475F" w:rsidP="005F7905" w:rsidRDefault="005B475F" w14:paraId="1AD1E047" w14:textId="77777777">
      <w:pPr>
        <w:jc w:val="both"/>
        <w:rPr>
          <w:b/>
          <w:bCs/>
        </w:rPr>
      </w:pPr>
    </w:p>
    <w:p w:rsidRPr="00D34394" w:rsidR="00D638EB" w:rsidP="005F7905" w:rsidRDefault="00D638EB" w14:paraId="2BD92DC8" w14:textId="6A05C3B0">
      <w:pPr>
        <w:jc w:val="both"/>
      </w:pPr>
      <w:r w:rsidRPr="00D34394">
        <w:rPr>
          <w:b/>
          <w:bCs/>
        </w:rPr>
        <w:t>Lõi</w:t>
      </w:r>
      <w:r w:rsidRPr="00D34394" w:rsidR="00043B23">
        <w:rPr>
          <w:b/>
          <w:bCs/>
        </w:rPr>
        <w:t>k</w:t>
      </w:r>
      <w:r w:rsidRPr="00D34394">
        <w:rPr>
          <w:b/>
          <w:bCs/>
        </w:rPr>
        <w:t>e</w:t>
      </w:r>
      <w:r w:rsidRPr="00D34394" w:rsidR="00043B23">
        <w:rPr>
          <w:b/>
          <w:bCs/>
        </w:rPr>
        <w:t>s</w:t>
      </w:r>
      <w:r w:rsidRPr="00D34394">
        <w:rPr>
          <w:b/>
          <w:bCs/>
        </w:rPr>
        <w:t xml:space="preserve"> </w:t>
      </w:r>
      <w:r w:rsidRPr="00D34394" w:rsidR="005B475F">
        <w:rPr>
          <w:b/>
          <w:bCs/>
        </w:rPr>
        <w:t>8</w:t>
      </w:r>
      <w:r w:rsidRPr="00D34394" w:rsidR="00043B23">
        <w:rPr>
          <w:b/>
          <w:bCs/>
        </w:rPr>
        <w:t xml:space="preserve"> sätestatakse </w:t>
      </w:r>
      <w:r w:rsidRPr="00D34394" w:rsidR="00043B23">
        <w:t>andmevaldaja mõiste. Tegemist on ITS direktiivi alusel vastu võetud</w:t>
      </w:r>
      <w:r w:rsidR="008B54F4">
        <w:t xml:space="preserve"> delegeeritud määruses</w:t>
      </w:r>
      <w:r w:rsidRPr="00D34394" w:rsidR="00043B23">
        <w:t xml:space="preserve"> 2022/670 </w:t>
      </w:r>
      <w:r w:rsidR="00FC1C43">
        <w:t>määratletud</w:t>
      </w:r>
      <w:r w:rsidRPr="00D34394" w:rsidR="00043B23">
        <w:t xml:space="preserve"> mõiste ülevõtmisega, mida var</w:t>
      </w:r>
      <w:r w:rsidR="00FC1C43">
        <w:t>em</w:t>
      </w:r>
      <w:r w:rsidRPr="00D34394" w:rsidR="00043B23">
        <w:t xml:space="preserve"> ei ole üle võetud. Kuna </w:t>
      </w:r>
      <w:r w:rsidRPr="00D34394" w:rsidR="00F96C04">
        <w:t xml:space="preserve">liiklusseaduse muudatusega võetakse </w:t>
      </w:r>
      <w:r w:rsidR="009459F7">
        <w:t>antud termin</w:t>
      </w:r>
      <w:r w:rsidRPr="00D34394" w:rsidR="00F96C04">
        <w:t xml:space="preserve"> kasutusele, on vaja</w:t>
      </w:r>
      <w:r w:rsidR="009459F7">
        <w:t>lik selle mõiste ülevõtmine ka Eesti õigusesse vastava regulatsiooni raames.</w:t>
      </w:r>
      <w:r w:rsidRPr="00D34394" w:rsidR="00F96C04">
        <w:t xml:space="preserve"> </w:t>
      </w:r>
    </w:p>
    <w:p w:rsidRPr="00D34394" w:rsidR="00D638EB" w:rsidP="000D1218" w:rsidRDefault="00D638EB" w14:paraId="45425DCC" w14:textId="77777777"/>
    <w:p w:rsidR="001B1120" w:rsidP="005F7905" w:rsidRDefault="00D638EB" w14:paraId="55E88390" w14:textId="0F76CE37">
      <w:pPr>
        <w:jc w:val="both"/>
      </w:pPr>
      <w:r w:rsidRPr="00D34394">
        <w:rPr>
          <w:b/>
          <w:bCs/>
        </w:rPr>
        <w:t>Lõi</w:t>
      </w:r>
      <w:r w:rsidRPr="00D34394" w:rsidR="005F7905">
        <w:rPr>
          <w:b/>
          <w:bCs/>
        </w:rPr>
        <w:t xml:space="preserve">kega </w:t>
      </w:r>
      <w:r w:rsidRPr="00D34394" w:rsidR="005B475F">
        <w:rPr>
          <w:b/>
          <w:bCs/>
        </w:rPr>
        <w:t>9</w:t>
      </w:r>
      <w:r w:rsidRPr="00D34394" w:rsidR="005F7905">
        <w:rPr>
          <w:b/>
          <w:bCs/>
        </w:rPr>
        <w:t xml:space="preserve"> määratakse </w:t>
      </w:r>
      <w:r w:rsidRPr="00D34394" w:rsidR="005F7905">
        <w:t>T</w:t>
      </w:r>
      <w:r w:rsidR="0041380C">
        <w:t>RAM</w:t>
      </w:r>
      <w:r w:rsidRPr="00D34394" w:rsidR="005F7905">
        <w:t xml:space="preserve"> pädevaks asutuseks, kellel on õigus </w:t>
      </w:r>
      <w:r w:rsidRPr="00D34394" w:rsidR="0036533C">
        <w:t>teostada</w:t>
      </w:r>
      <w:r w:rsidRPr="00D34394" w:rsidR="005F7905">
        <w:t xml:space="preserve"> vastavushindamist andmevaldajate nõuete täitmise üle. </w:t>
      </w:r>
      <w:r w:rsidRPr="00D34394" w:rsidR="002B5697">
        <w:t xml:space="preserve">See tähendab, et </w:t>
      </w:r>
      <w:proofErr w:type="spellStart"/>
      <w:r w:rsidR="0041380C">
        <w:t>TRAMi</w:t>
      </w:r>
      <w:r w:rsidRPr="00D34394" w:rsidR="0041380C">
        <w:t>l</w:t>
      </w:r>
      <w:proofErr w:type="spellEnd"/>
      <w:r w:rsidRPr="00D34394" w:rsidR="0041380C">
        <w:t xml:space="preserve"> </w:t>
      </w:r>
      <w:r w:rsidRPr="00D34394" w:rsidR="002B5697">
        <w:t>on õigus kontrollida ja hinnata, kas andmevaldajad täidavad neile kehtestatud nõudeid</w:t>
      </w:r>
      <w:r w:rsidRPr="00D34394" w:rsidR="004F361B">
        <w:t xml:space="preserve"> (st kas andmed on esitatud õiges formaadis</w:t>
      </w:r>
      <w:r w:rsidR="00FC1C43">
        <w:t>, kas</w:t>
      </w:r>
      <w:r w:rsidRPr="00D34394" w:rsidR="004F361B">
        <w:t xml:space="preserve"> andme</w:t>
      </w:r>
      <w:r w:rsidR="00FC1C43">
        <w:t>d on</w:t>
      </w:r>
      <w:r w:rsidRPr="00D34394" w:rsidR="004F361B">
        <w:t xml:space="preserve"> olemas). </w:t>
      </w:r>
      <w:proofErr w:type="spellStart"/>
      <w:r w:rsidRPr="00D34394" w:rsidR="004F361B">
        <w:t>T</w:t>
      </w:r>
      <w:r w:rsidR="0041380C">
        <w:t>RAMil</w:t>
      </w:r>
      <w:proofErr w:type="spellEnd"/>
      <w:r w:rsidRPr="00D34394" w:rsidR="004F361B">
        <w:t xml:space="preserve"> ei ole võimalik kontrollida andmete sisu (st ajakohasust ja õigsust) ning see on andmevaldaja vastut</w:t>
      </w:r>
      <w:r w:rsidR="0041380C">
        <w:t>us</w:t>
      </w:r>
      <w:r w:rsidRPr="00D34394" w:rsidR="004F361B">
        <w:t xml:space="preserve">. </w:t>
      </w:r>
      <w:proofErr w:type="spellStart"/>
      <w:r w:rsidRPr="00D34394" w:rsidR="005F7905">
        <w:t>T</w:t>
      </w:r>
      <w:r w:rsidR="0041380C">
        <w:t>RAMis</w:t>
      </w:r>
      <w:proofErr w:type="spellEnd"/>
      <w:r w:rsidRPr="00D34394" w:rsidR="002B5697">
        <w:t xml:space="preserve"> on</w:t>
      </w:r>
      <w:r w:rsidRPr="00D34394" w:rsidR="0049655E">
        <w:t xml:space="preserve"> selle </w:t>
      </w:r>
      <w:r w:rsidR="00FC1C43">
        <w:t>ülesande</w:t>
      </w:r>
      <w:r w:rsidRPr="00D34394" w:rsidR="0049655E">
        <w:t xml:space="preserve"> täitmiseks</w:t>
      </w:r>
      <w:r w:rsidRPr="00D34394" w:rsidR="002B5697">
        <w:t xml:space="preserve"> olemas </w:t>
      </w:r>
      <w:r w:rsidRPr="00D34394" w:rsidR="0049655E">
        <w:t>vajalikud</w:t>
      </w:r>
      <w:r w:rsidRPr="00D34394" w:rsidR="002B5697">
        <w:t xml:space="preserve"> teadmised (sh sisuteadmised), mis võimaldab neil efektiivselt </w:t>
      </w:r>
      <w:r w:rsidR="00FC1C43">
        <w:t>töötada</w:t>
      </w:r>
      <w:r w:rsidRPr="00D34394" w:rsidR="002B5697">
        <w:t xml:space="preserve"> ning anda</w:t>
      </w:r>
      <w:r w:rsidRPr="00D34394" w:rsidR="0049655E">
        <w:t xml:space="preserve"> andmevaldajatele</w:t>
      </w:r>
      <w:r w:rsidRPr="00D34394" w:rsidR="002B5697">
        <w:t xml:space="preserve"> suuniseid ja juhiseid andmete korrektseks esitamiseks ja avaldamiseks. </w:t>
      </w:r>
      <w:proofErr w:type="spellStart"/>
      <w:r w:rsidR="0041380C">
        <w:t>TRAMil</w:t>
      </w:r>
      <w:proofErr w:type="spellEnd"/>
      <w:r w:rsidRPr="00D34394" w:rsidR="002B5697">
        <w:t xml:space="preserve"> on pikaajaline kogemus liiklusohutuse, liikuvusteenuste ja </w:t>
      </w:r>
      <w:proofErr w:type="spellStart"/>
      <w:r w:rsidRPr="00D34394" w:rsidR="002B5697">
        <w:t>teedevõrgu</w:t>
      </w:r>
      <w:proofErr w:type="spellEnd"/>
      <w:r w:rsidRPr="00D34394" w:rsidR="002B5697">
        <w:t xml:space="preserve"> haldamise valdkonnas, sh kogemused Euroopa Liidu projektidest (nt NAPCORE). </w:t>
      </w:r>
      <w:r w:rsidR="00294A80">
        <w:t>Praegu</w:t>
      </w:r>
      <w:r w:rsidRPr="00D34394" w:rsidR="002B5697">
        <w:t xml:space="preserve"> vastutab </w:t>
      </w:r>
      <w:r w:rsidRPr="00D34394" w:rsidR="001B1120">
        <w:t xml:space="preserve">riikliku juurdepääsupunkti (TarkTee.ee) haldamise eest </w:t>
      </w:r>
      <w:r w:rsidRPr="00D34394" w:rsidR="0041380C">
        <w:t>T</w:t>
      </w:r>
      <w:r w:rsidR="0041380C">
        <w:t>RAM</w:t>
      </w:r>
      <w:r w:rsidRPr="00D34394" w:rsidR="001B1120">
        <w:t>. Mõistlikum on kasutada selleks</w:t>
      </w:r>
      <w:r w:rsidR="0041380C">
        <w:t xml:space="preserve"> </w:t>
      </w:r>
      <w:r w:rsidRPr="00D34394" w:rsidR="001B1120">
        <w:t xml:space="preserve"> teabeväravat ning koondada avaandme</w:t>
      </w:r>
      <w:r w:rsidR="00294A80">
        <w:t>d</w:t>
      </w:r>
      <w:r w:rsidRPr="00D34394" w:rsidR="001B1120">
        <w:t xml:space="preserve"> üleriigiliselt ühtsesse keskkonda. Tark</w:t>
      </w:r>
      <w:r w:rsidR="0041380C">
        <w:t>T</w:t>
      </w:r>
      <w:r w:rsidRPr="00D34394" w:rsidR="001B1120">
        <w:t>ee.ee veebilehe sisestusmoodul jääb kohalikele omavalitsustele kättesaadavaks, võimaldades neil vajaduse</w:t>
      </w:r>
      <w:r w:rsidR="00294A80">
        <w:t xml:space="preserve"> korra</w:t>
      </w:r>
      <w:r w:rsidRPr="00D34394" w:rsidR="001B1120">
        <w:t>l oma andmeid avalikustada</w:t>
      </w:r>
      <w:r w:rsidRPr="001B1120" w:rsidR="001B1120">
        <w:t>, kui puuduvad alternatiivsed lahendused</w:t>
      </w:r>
      <w:r w:rsidR="001B1120">
        <w:t xml:space="preserve">. </w:t>
      </w:r>
      <w:r w:rsidR="00294A80">
        <w:t>Seetõttu</w:t>
      </w:r>
      <w:r w:rsidR="001B1120">
        <w:t xml:space="preserve"> on T</w:t>
      </w:r>
      <w:r w:rsidR="0041380C">
        <w:t>RAM</w:t>
      </w:r>
      <w:r w:rsidR="001B1120">
        <w:t xml:space="preserve"> kõige sobilikum asutus vastavushindamist tegema.</w:t>
      </w:r>
    </w:p>
    <w:p w:rsidR="00D638EB" w:rsidP="0036533C" w:rsidRDefault="00D638EB" w14:paraId="563A1933" w14:textId="77777777">
      <w:pPr>
        <w:jc w:val="both"/>
      </w:pPr>
    </w:p>
    <w:p w:rsidR="00D638EB" w:rsidP="0036533C" w:rsidRDefault="00D638EB" w14:paraId="4DB64705" w14:textId="4DD05BF5">
      <w:pPr>
        <w:jc w:val="both"/>
      </w:pPr>
      <w:r w:rsidRPr="00BE6937">
        <w:rPr>
          <w:b/>
          <w:bCs/>
        </w:rPr>
        <w:t>Lõi</w:t>
      </w:r>
      <w:r w:rsidR="0036533C">
        <w:rPr>
          <w:b/>
          <w:bCs/>
        </w:rPr>
        <w:t>kega</w:t>
      </w:r>
      <w:r w:rsidRPr="00BE6937">
        <w:rPr>
          <w:b/>
          <w:bCs/>
        </w:rPr>
        <w:t xml:space="preserve"> </w:t>
      </w:r>
      <w:r w:rsidR="005B475F">
        <w:rPr>
          <w:b/>
          <w:bCs/>
        </w:rPr>
        <w:t>10</w:t>
      </w:r>
      <w:r>
        <w:t xml:space="preserve"> </w:t>
      </w:r>
      <w:r w:rsidR="0036533C">
        <w:t>kohust</w:t>
      </w:r>
      <w:r w:rsidR="00441EB6">
        <w:t>atakse</w:t>
      </w:r>
      <w:r w:rsidR="0036533C">
        <w:t xml:space="preserve"> Kliimaministeeriumi</w:t>
      </w:r>
      <w:r w:rsidR="00441EB6">
        <w:t>t</w:t>
      </w:r>
      <w:r w:rsidR="0036533C">
        <w:t xml:space="preserve"> ja oma pädevuse piires </w:t>
      </w:r>
      <w:proofErr w:type="spellStart"/>
      <w:r w:rsidR="0041380C">
        <w:t>TRAMile</w:t>
      </w:r>
      <w:proofErr w:type="spellEnd"/>
      <w:r w:rsidR="0036533C">
        <w:t xml:space="preserve"> te</w:t>
      </w:r>
      <w:r w:rsidR="00441EB6">
        <w:t>gema</w:t>
      </w:r>
      <w:r w:rsidR="0036533C">
        <w:t xml:space="preserve"> koostööd prioriteetsetes valdkondades teiste Euroopa Lii</w:t>
      </w:r>
      <w:r w:rsidR="0041380C">
        <w:t>d</w:t>
      </w:r>
      <w:r w:rsidR="0036533C">
        <w:t xml:space="preserve">u liikmesriikide ja asjaomaste sidusrühmadega. ITS direktiiv kohustab liikmesriike tegema sellekohast koostööd, mis aitab </w:t>
      </w:r>
      <w:r w:rsidR="00441EB6">
        <w:t>tõhusamalt</w:t>
      </w:r>
      <w:r w:rsidR="0036533C">
        <w:t xml:space="preserve"> tagada </w:t>
      </w:r>
      <w:r w:rsidR="00441EB6">
        <w:t xml:space="preserve">nii </w:t>
      </w:r>
      <w:r w:rsidR="0036533C">
        <w:t>ITS teenuste kasutuselevõttu, arendamist kui ka toimimist Euroopa Liidu</w:t>
      </w:r>
      <w:r w:rsidR="00D73468">
        <w:t>s</w:t>
      </w:r>
      <w:r w:rsidR="0036533C">
        <w:t>.</w:t>
      </w:r>
      <w:r w:rsidRPr="0041380C" w:rsidR="0041380C">
        <w:t xml:space="preserve"> Koostöö hõlmab endast muuhulgas ühtsete standardite ja spetsifikatsioonide arendamist ning rakendamist, sh praktikate ja kogemuste vahetamine.  </w:t>
      </w:r>
      <w:r w:rsidR="0041380C">
        <w:t xml:space="preserve"> </w:t>
      </w:r>
      <w:r w:rsidR="0036533C">
        <w:t xml:space="preserve"> </w:t>
      </w:r>
    </w:p>
    <w:p w:rsidR="0032093C" w:rsidP="000D1218" w:rsidRDefault="0032093C" w14:paraId="76541D6C" w14:textId="77777777"/>
    <w:p w:rsidR="0032093C" w:rsidP="0036533C" w:rsidRDefault="0032093C" w14:paraId="172A9E3E" w14:textId="2622EA5A">
      <w:pPr>
        <w:jc w:val="both"/>
      </w:pPr>
      <w:r w:rsidRPr="00BE6937">
        <w:rPr>
          <w:b/>
          <w:bCs/>
        </w:rPr>
        <w:t xml:space="preserve">Punktiga </w:t>
      </w:r>
      <w:r w:rsidR="00EE7234">
        <w:rPr>
          <w:b/>
          <w:bCs/>
        </w:rPr>
        <w:t>5</w:t>
      </w:r>
      <w:r w:rsidR="00D638EB">
        <w:t xml:space="preserve"> täiendatakse seaduse normitehnilist märkust viitega ITS direktiivi muutvale direktiivile </w:t>
      </w:r>
      <w:r w:rsidRPr="00D638EB" w:rsidR="00D638EB">
        <w:t>2023/2661/EL</w:t>
      </w:r>
      <w:r w:rsidR="00D638EB">
        <w:t>.</w:t>
      </w:r>
    </w:p>
    <w:p w:rsidR="00C26914" w:rsidP="0036533C" w:rsidRDefault="00C26914" w14:paraId="41E59AE2" w14:textId="77777777">
      <w:pPr>
        <w:jc w:val="both"/>
      </w:pPr>
    </w:p>
    <w:p w:rsidR="00D638EB" w:rsidP="0036533C" w:rsidRDefault="00D638EB" w14:paraId="3BA84589" w14:textId="27FBEC15">
      <w:pPr>
        <w:jc w:val="both"/>
      </w:pPr>
      <w:r w:rsidRPr="00BE6937">
        <w:rPr>
          <w:b/>
          <w:bCs/>
        </w:rPr>
        <w:t>Paragrahv 2</w:t>
      </w:r>
      <w:r>
        <w:t xml:space="preserve"> sätestab seaduse jõustumis</w:t>
      </w:r>
      <w:r w:rsidR="00D73468">
        <w:t>e</w:t>
      </w:r>
      <w:r>
        <w:t xml:space="preserve">. Seadus jõustub </w:t>
      </w:r>
      <w:r w:rsidR="0036533C">
        <w:t>2025</w:t>
      </w:r>
      <w:r w:rsidR="00BE6937">
        <w:t>. aasta 21. detsembril</w:t>
      </w:r>
      <w:r w:rsidR="0036533C">
        <w:t xml:space="preserve">, kuna ITS direktiivi kohaselt tuleb liikmesriigil ITS direktiivi järgimiseks vajalikud õigus- ja haldusnormid üle võtta </w:t>
      </w:r>
      <w:r w:rsidR="00D73468">
        <w:t xml:space="preserve">hiljemalt </w:t>
      </w:r>
      <w:r w:rsidR="0036533C">
        <w:t>2025</w:t>
      </w:r>
      <w:r w:rsidR="00BE6937">
        <w:t>. aasta 21. detsembriks</w:t>
      </w:r>
      <w:r w:rsidR="0036533C">
        <w:t>.</w:t>
      </w:r>
    </w:p>
    <w:p w:rsidR="00D638EB" w:rsidP="000D1218" w:rsidRDefault="00D638EB" w14:paraId="16FFACA8" w14:textId="77777777"/>
    <w:p w:rsidRPr="00202F5C" w:rsidR="009D09DD" w:rsidP="000D1218" w:rsidRDefault="00202F5C" w14:paraId="207FF302" w14:textId="6038FB1B">
      <w:pPr>
        <w:rPr>
          <w:b/>
          <w:bCs/>
        </w:rPr>
      </w:pPr>
      <w:r w:rsidRPr="00202F5C">
        <w:rPr>
          <w:b/>
          <w:bCs/>
        </w:rPr>
        <w:t xml:space="preserve">4. </w:t>
      </w:r>
      <w:r w:rsidRPr="00202F5C" w:rsidR="009D09DD">
        <w:rPr>
          <w:b/>
          <w:bCs/>
        </w:rPr>
        <w:t>Eelnõu terminoloogia</w:t>
      </w:r>
    </w:p>
    <w:p w:rsidR="00C26914" w:rsidP="0032093C" w:rsidRDefault="00C26914" w14:paraId="0ED5A50A" w14:textId="77777777">
      <w:pPr>
        <w:jc w:val="both"/>
      </w:pPr>
    </w:p>
    <w:p w:rsidR="00885CB9" w:rsidP="00AE47F1" w:rsidRDefault="00B900FD" w14:paraId="43C8FDA9" w14:textId="20513C00">
      <w:pPr>
        <w:jc w:val="both"/>
      </w:pPr>
      <w:r>
        <w:t>Eelnõu</w:t>
      </w:r>
      <w:r w:rsidR="00E845C1">
        <w:t>kohase seaduse</w:t>
      </w:r>
      <w:r>
        <w:t>ga võetakse</w:t>
      </w:r>
      <w:r w:rsidR="00F3049E">
        <w:t xml:space="preserve"> liiklusseaduses</w:t>
      </w:r>
      <w:r>
        <w:t xml:space="preserve"> kasutusele mõiste </w:t>
      </w:r>
      <w:r w:rsidR="00E845C1">
        <w:t>„</w:t>
      </w:r>
      <w:r w:rsidR="00200581">
        <w:t>andme</w:t>
      </w:r>
      <w:r w:rsidR="00D350FB">
        <w:t>valdaja</w:t>
      </w:r>
      <w:r w:rsidR="00E845C1">
        <w:t>“</w:t>
      </w:r>
      <w:r w:rsidR="00D638EB">
        <w:t xml:space="preserve">, </w:t>
      </w:r>
      <w:r w:rsidR="001B1120">
        <w:t xml:space="preserve">„staatilised andmed“, „dünaamilised andmed“, </w:t>
      </w:r>
      <w:r w:rsidR="00D638EB">
        <w:t>„prioriteetsed valdkonnad“</w:t>
      </w:r>
      <w:r w:rsidR="0026175C">
        <w:t xml:space="preserve"> ja „koos</w:t>
      </w:r>
      <w:r w:rsidR="001B1120">
        <w:t>võimelised</w:t>
      </w:r>
      <w:r w:rsidR="0026175C">
        <w:t xml:space="preserve"> intelligentsed transpordisüsteemid“</w:t>
      </w:r>
      <w:r w:rsidR="001068AF">
        <w:t>.</w:t>
      </w:r>
      <w:r w:rsidR="0032093C">
        <w:t xml:space="preserve"> Mõisteid on selgitatud seletuskirja osas 3.</w:t>
      </w:r>
    </w:p>
    <w:p w:rsidR="008B54F4" w:rsidP="0032093C" w:rsidRDefault="008B54F4" w14:paraId="1E0BCFF9" w14:textId="77777777"/>
    <w:p w:rsidR="00AE47F1" w:rsidP="0032093C" w:rsidRDefault="00AE47F1" w14:paraId="083458DD" w14:textId="77777777"/>
    <w:p w:rsidR="00AE47F1" w:rsidP="0032093C" w:rsidRDefault="00AE47F1" w14:paraId="04F77A40" w14:textId="77777777"/>
    <w:p w:rsidR="009D09DD" w:rsidP="000D1218" w:rsidRDefault="00202F5C" w14:paraId="1FB62DF5" w14:textId="70052DA9">
      <w:pPr>
        <w:rPr>
          <w:b/>
          <w:bCs/>
        </w:rPr>
      </w:pPr>
      <w:r w:rsidRPr="00202F5C">
        <w:rPr>
          <w:b/>
          <w:bCs/>
        </w:rPr>
        <w:t xml:space="preserve">5. </w:t>
      </w:r>
      <w:r w:rsidRPr="00202F5C" w:rsidR="009D09DD">
        <w:rPr>
          <w:b/>
          <w:bCs/>
        </w:rPr>
        <w:t>Eelnõu vastavus Euroopa Liidu õigusele</w:t>
      </w:r>
    </w:p>
    <w:p w:rsidRPr="00202F5C" w:rsidR="00AE47F1" w:rsidP="000D1218" w:rsidRDefault="00AE47F1" w14:paraId="62118394" w14:textId="77777777">
      <w:pPr>
        <w:rPr>
          <w:b/>
          <w:bCs/>
        </w:rPr>
      </w:pPr>
    </w:p>
    <w:p w:rsidR="000A32C6" w:rsidP="000D1218" w:rsidRDefault="00FD444D" w14:paraId="3FFA31F0" w14:textId="76F17B47">
      <w:pPr>
        <w:jc w:val="both"/>
      </w:pPr>
      <w:r w:rsidRPr="00FD444D">
        <w:t xml:space="preserve">Eelnõu koostamise vajadus tuleneb </w:t>
      </w:r>
      <w:r w:rsidR="003A3683">
        <w:t xml:space="preserve">ITS direktiivi muutva </w:t>
      </w:r>
      <w:r w:rsidRPr="00FD444D">
        <w:t xml:space="preserve">Euroopa Parlamendi ja </w:t>
      </w:r>
      <w:r w:rsidR="00520DE6">
        <w:t>n</w:t>
      </w:r>
      <w:r w:rsidRPr="00FD444D">
        <w:t>õukogu direktiivi 2023/2661/EL</w:t>
      </w:r>
      <w:r w:rsidR="003A3683">
        <w:t xml:space="preserve"> vastuvõtmisest</w:t>
      </w:r>
      <w:r w:rsidR="00E845C1">
        <w:t xml:space="preserve"> ning eelnõukohase seadusega </w:t>
      </w:r>
      <w:r w:rsidR="003A3683">
        <w:t>võetakse direktiiv Eesti õigusesse üle.</w:t>
      </w:r>
    </w:p>
    <w:p w:rsidR="003A3683" w:rsidP="000D1218" w:rsidRDefault="003A3683" w14:paraId="260AB2DD" w14:textId="77777777">
      <w:pPr>
        <w:jc w:val="both"/>
      </w:pPr>
    </w:p>
    <w:p w:rsidR="003A3683" w:rsidP="000D1218" w:rsidRDefault="003A3683" w14:paraId="56F1ECFC" w14:textId="782D8C1A">
      <w:pPr>
        <w:jc w:val="both"/>
      </w:pPr>
      <w:r>
        <w:t xml:space="preserve">Direktiivi </w:t>
      </w:r>
      <w:r w:rsidRPr="003A3683">
        <w:t>2023/2661/EL</w:t>
      </w:r>
      <w:r>
        <w:t xml:space="preserve"> ja liiklusseaduse vastavustabel on esitatud seletuskirja lisas.</w:t>
      </w:r>
    </w:p>
    <w:p w:rsidR="00FD444D" w:rsidP="000D1218" w:rsidRDefault="00FD444D" w14:paraId="24E23174" w14:textId="77777777"/>
    <w:p w:rsidRPr="00202F5C" w:rsidR="009D09DD" w:rsidP="000D1218" w:rsidRDefault="00202F5C" w14:paraId="496AC28B" w14:textId="13CCE830">
      <w:pPr>
        <w:rPr>
          <w:b/>
          <w:bCs/>
        </w:rPr>
      </w:pPr>
      <w:r w:rsidRPr="00202F5C">
        <w:rPr>
          <w:b/>
          <w:bCs/>
        </w:rPr>
        <w:t xml:space="preserve">6. </w:t>
      </w:r>
      <w:r w:rsidRPr="00202F5C" w:rsidR="009D09DD">
        <w:rPr>
          <w:b/>
          <w:bCs/>
        </w:rPr>
        <w:t>Seaduse mõjud</w:t>
      </w:r>
    </w:p>
    <w:p w:rsidR="00C00FAE" w:rsidP="000D1218" w:rsidRDefault="00C00FAE" w14:paraId="7B90160F" w14:textId="77777777"/>
    <w:p w:rsidR="00DC7A36" w:rsidP="0036533C" w:rsidRDefault="003A3683" w14:paraId="04C7E396" w14:textId="006D4EA1">
      <w:pPr>
        <w:jc w:val="both"/>
      </w:pPr>
      <w:r w:rsidRPr="00BE6937">
        <w:t>Eelnõukohasel seadusel puudub sotsiaalne mõju, mõju regionaalarengule, otsene mõju riigi julgeolekule ja välissuhetele.</w:t>
      </w:r>
      <w:r w:rsidRPr="00BE6937" w:rsidR="0026400D">
        <w:t xml:space="preserve"> ITS direktiivi rakendamine avaldab kaudset positiivset mõju elu- ja looduskeskkonnale, muutes linnapiirkonnad rohelisemaks ja inimsõbralikumaks. Nutikad transpordilahendused, nagu reaalajas ühistranspordi info, soodustavad ühistranspordi, jalgrattasõidu ja jalgsi liikumise kasvu ning vähendavad autoliiklust. Liiklusvoo andmete kättesaadavus võimaldab juhtidel valida kiiremaid ja tõhusamaid marsruute, mis parandab linnakeskkonna elukvaliteeti ja aitab säilitada bioloogilist mitmekesisust, vähendades transpordi mõju loodusele.</w:t>
      </w:r>
    </w:p>
    <w:p w:rsidR="003A3683" w:rsidP="000D1218" w:rsidRDefault="003A3683" w14:paraId="2EF5BAC4" w14:textId="77777777"/>
    <w:p w:rsidRPr="008B690C" w:rsidR="00DD487A" w:rsidP="008B690C" w:rsidRDefault="00DD487A" w14:paraId="08BA298C" w14:textId="0C9610AE">
      <w:pPr>
        <w:keepNext/>
        <w:jc w:val="both"/>
        <w:rPr>
          <w:b/>
        </w:rPr>
      </w:pPr>
      <w:r w:rsidRPr="00750826">
        <w:rPr>
          <w:b/>
        </w:rPr>
        <w:t>6.</w:t>
      </w:r>
      <w:r w:rsidR="004A722B">
        <w:rPr>
          <w:b/>
        </w:rPr>
        <w:t>1</w:t>
      </w:r>
      <w:r w:rsidRPr="00750826">
        <w:rPr>
          <w:b/>
        </w:rPr>
        <w:t xml:space="preserve">. </w:t>
      </w:r>
      <w:commentRangeStart w:id="11"/>
      <w:r w:rsidRPr="00750826">
        <w:rPr>
          <w:b/>
        </w:rPr>
        <w:t>Mõju majandusele</w:t>
      </w:r>
      <w:r w:rsidR="008B690C">
        <w:rPr>
          <w:b/>
        </w:rPr>
        <w:t xml:space="preserve"> </w:t>
      </w:r>
      <w:r w:rsidR="00EB122E">
        <w:rPr>
          <w:b/>
        </w:rPr>
        <w:t>–</w:t>
      </w:r>
      <w:r w:rsidR="008B690C">
        <w:rPr>
          <w:b/>
        </w:rPr>
        <w:t xml:space="preserve"> </w:t>
      </w:r>
      <w:r w:rsidR="008B690C">
        <w:rPr>
          <w:b/>
          <w:bCs/>
        </w:rPr>
        <w:t>m</w:t>
      </w:r>
      <w:r w:rsidRPr="2A860CDE">
        <w:rPr>
          <w:b/>
          <w:bCs/>
        </w:rPr>
        <w:t>õju ettevõtlusele</w:t>
      </w:r>
      <w:commentRangeEnd w:id="11"/>
      <w:r w:rsidR="00D72BD6">
        <w:rPr>
          <w:rStyle w:val="Kommentaariviide"/>
        </w:rPr>
        <w:commentReference w:id="11"/>
      </w:r>
    </w:p>
    <w:p w:rsidR="003419A0" w:rsidP="000D1218" w:rsidRDefault="003419A0" w14:paraId="148C2622" w14:textId="77777777"/>
    <w:p w:rsidR="00881A83" w:rsidP="000D1218" w:rsidRDefault="002754EC" w14:paraId="2AB6E6FC" w14:textId="568AADC2">
      <w:pPr>
        <w:jc w:val="both"/>
        <w:rPr>
          <w:noProof/>
        </w:rPr>
      </w:pPr>
      <w:r w:rsidRPr="006E220B">
        <w:rPr>
          <w:noProof/>
        </w:rPr>
        <w:t>Ummikud lähevad ELi majandusele maksma igal aastal rohkem kui 1% SKPst</w:t>
      </w:r>
      <w:r w:rsidRPr="006E220B">
        <w:rPr>
          <w:rStyle w:val="Allmrkuseviide"/>
          <w:noProof/>
        </w:rPr>
        <w:footnoteReference w:id="8"/>
      </w:r>
      <w:r w:rsidR="00EF6E4B">
        <w:rPr>
          <w:noProof/>
        </w:rPr>
        <w:t>,</w:t>
      </w:r>
      <w:r w:rsidRPr="006E220B">
        <w:rPr>
          <w:noProof/>
        </w:rPr>
        <w:t xml:space="preserve"> seda nii kodanike ja töötajate kaotatud aja kui ka seetõttu, et logistika, millest majandus sõltub, on ebausaldusväärne ja ebatõhus.</w:t>
      </w:r>
      <w:r>
        <w:rPr>
          <w:noProof/>
        </w:rPr>
        <w:t xml:space="preserve"> </w:t>
      </w:r>
      <w:r w:rsidR="00DD2C82">
        <w:rPr>
          <w:noProof/>
        </w:rPr>
        <w:t>Intelligentsete</w:t>
      </w:r>
      <w:r w:rsidRPr="00B364EC" w:rsidR="00DD2C82">
        <w:rPr>
          <w:noProof/>
        </w:rPr>
        <w:t xml:space="preserve"> </w:t>
      </w:r>
      <w:r w:rsidRPr="00B364EC" w:rsidR="00B364EC">
        <w:rPr>
          <w:noProof/>
        </w:rPr>
        <w:t xml:space="preserve">transpordisüsteemide (ITS), mis vähendavad vahejuhtumeid ja parandavad liikluskorraldust, </w:t>
      </w:r>
      <w:r w:rsidRPr="00B364EC" w:rsidR="00520DE6">
        <w:rPr>
          <w:noProof/>
        </w:rPr>
        <w:t xml:space="preserve">kasutuselevõtt </w:t>
      </w:r>
      <w:r w:rsidRPr="00B364EC" w:rsidR="00B364EC">
        <w:rPr>
          <w:noProof/>
        </w:rPr>
        <w:t>võib aidata märkimisväärselt leevendada ummikuid ning suurendada majanduslikku tasuvust ja Euroopa Liidu majanduse konkurentsivõimet.</w:t>
      </w:r>
    </w:p>
    <w:p w:rsidR="00881A83" w:rsidP="000D1218" w:rsidRDefault="00881A83" w14:paraId="26A07B67" w14:textId="77777777">
      <w:pPr>
        <w:jc w:val="both"/>
        <w:rPr>
          <w:noProof/>
        </w:rPr>
      </w:pPr>
    </w:p>
    <w:p w:rsidR="00C13FDA" w:rsidP="000D1218" w:rsidRDefault="00642DE7" w14:paraId="51355CEE" w14:textId="5B438C9B">
      <w:pPr>
        <w:jc w:val="both"/>
        <w:rPr>
          <w:noProof/>
        </w:rPr>
      </w:pPr>
      <w:r>
        <w:rPr>
          <w:noProof/>
        </w:rPr>
        <w:t>ITS d</w:t>
      </w:r>
      <w:r w:rsidRPr="075809A0" w:rsidR="00673D77">
        <w:rPr>
          <w:noProof/>
        </w:rPr>
        <w:t xml:space="preserve">irektiiv soodustab andmete </w:t>
      </w:r>
      <w:r w:rsidRPr="075809A0" w:rsidR="00881A83">
        <w:rPr>
          <w:noProof/>
        </w:rPr>
        <w:t xml:space="preserve">laialdasemat </w:t>
      </w:r>
      <w:r w:rsidRPr="075809A0" w:rsidR="00673D77">
        <w:rPr>
          <w:noProof/>
        </w:rPr>
        <w:t>kättesaadavust ning jagamist avaliku sektori ja erasektori vahel</w:t>
      </w:r>
      <w:r w:rsidRPr="075809A0" w:rsidR="00C13FDA">
        <w:rPr>
          <w:noProof/>
        </w:rPr>
        <w:t>, luues võimalusi</w:t>
      </w:r>
      <w:r w:rsidR="009440C2">
        <w:rPr>
          <w:noProof/>
        </w:rPr>
        <w:t xml:space="preserve"> tehnoloogia</w:t>
      </w:r>
      <w:r w:rsidRPr="075809A0" w:rsidR="00597E14">
        <w:rPr>
          <w:noProof/>
        </w:rPr>
        <w:t>ettevõtetele</w:t>
      </w:r>
      <w:r w:rsidR="00272D4B">
        <w:rPr>
          <w:noProof/>
        </w:rPr>
        <w:t xml:space="preserve"> nutikate sõiduplaneerimiste, liikuvus- ja navigeerimisteenuste arendamiseks</w:t>
      </w:r>
      <w:r w:rsidR="00EA6DC7">
        <w:rPr>
          <w:noProof/>
        </w:rPr>
        <w:t>.</w:t>
      </w:r>
      <w:r w:rsidRPr="075809A0" w:rsidR="00C13FDA">
        <w:rPr>
          <w:noProof/>
        </w:rPr>
        <w:t xml:space="preserve"> See loob aluse uute ja täiustatud teenuste väljatöötamiseks andmepõhise innovatsiooni kaudu</w:t>
      </w:r>
      <w:r w:rsidRPr="075809A0" w:rsidR="002754EC">
        <w:rPr>
          <w:noProof/>
        </w:rPr>
        <w:t>.</w:t>
      </w:r>
      <w:r w:rsidR="00A32577">
        <w:t xml:space="preserve"> </w:t>
      </w:r>
      <w:r w:rsidRPr="075809A0" w:rsidR="00A32577">
        <w:rPr>
          <w:noProof/>
        </w:rPr>
        <w:t>Näiteks võib andmeanalüüs võimaldada täpsemaid logistikalahendusi, efektiivsemat liikluskorraldust ning personaalsemaid transporditeenuseid, mis kokkuvõttes parandavad kogu sektori toimi</w:t>
      </w:r>
      <w:r w:rsidR="00272D4B">
        <w:rPr>
          <w:noProof/>
        </w:rPr>
        <w:t>vust.</w:t>
      </w:r>
    </w:p>
    <w:p w:rsidR="00C13FDA" w:rsidP="000D1218" w:rsidRDefault="00C13FDA" w14:paraId="5892A296" w14:textId="77777777">
      <w:pPr>
        <w:jc w:val="both"/>
        <w:rPr>
          <w:noProof/>
        </w:rPr>
      </w:pPr>
    </w:p>
    <w:p w:rsidR="00A91467" w:rsidP="000D1218" w:rsidRDefault="79D72577" w14:paraId="779AAAFC" w14:textId="630FBF29">
      <w:pPr>
        <w:jc w:val="both"/>
        <w:rPr>
          <w:noProof/>
        </w:rPr>
      </w:pPr>
      <w:r w:rsidRPr="737DD004">
        <w:rPr>
          <w:noProof/>
        </w:rPr>
        <w:t>ITS</w:t>
      </w:r>
      <w:r w:rsidRPr="737DD004" w:rsidR="002754EC">
        <w:rPr>
          <w:noProof/>
        </w:rPr>
        <w:t xml:space="preserve"> direktiiv käsitle</w:t>
      </w:r>
      <w:r w:rsidR="00661FB0">
        <w:rPr>
          <w:noProof/>
        </w:rPr>
        <w:t>b</w:t>
      </w:r>
      <w:r w:rsidR="00A32577">
        <w:rPr>
          <w:noProof/>
        </w:rPr>
        <w:t xml:space="preserve"> ka riikidevahelisi</w:t>
      </w:r>
      <w:r w:rsidRPr="737DD004" w:rsidR="002754EC">
        <w:rPr>
          <w:noProof/>
        </w:rPr>
        <w:t xml:space="preserve"> transpordiaspekte, mida </w:t>
      </w:r>
      <w:r w:rsidR="00A32577">
        <w:rPr>
          <w:noProof/>
        </w:rPr>
        <w:t xml:space="preserve">üksikud </w:t>
      </w:r>
      <w:r w:rsidRPr="737DD004" w:rsidR="002754EC">
        <w:rPr>
          <w:noProof/>
        </w:rPr>
        <w:t>liikmesrii</w:t>
      </w:r>
      <w:r w:rsidR="00A32577">
        <w:rPr>
          <w:noProof/>
        </w:rPr>
        <w:t>gid ei suuda rahuldavalt lahendada, n</w:t>
      </w:r>
      <w:r w:rsidR="00E845C1">
        <w:rPr>
          <w:noProof/>
        </w:rPr>
        <w:t>t</w:t>
      </w:r>
      <w:r w:rsidR="00A32577">
        <w:rPr>
          <w:noProof/>
        </w:rPr>
        <w:t xml:space="preserve"> s</w:t>
      </w:r>
      <w:r w:rsidR="008C5BC3">
        <w:rPr>
          <w:noProof/>
        </w:rPr>
        <w:t>eadmete koostalit</w:t>
      </w:r>
      <w:r w:rsidR="00E845C1">
        <w:rPr>
          <w:noProof/>
        </w:rPr>
        <w:t>l</w:t>
      </w:r>
      <w:r w:rsidR="008C5BC3">
        <w:rPr>
          <w:noProof/>
        </w:rPr>
        <w:t>usvõime ja ITS teenuste siseturu tugevdami</w:t>
      </w:r>
      <w:r w:rsidR="00520DE6">
        <w:rPr>
          <w:noProof/>
        </w:rPr>
        <w:t>ne</w:t>
      </w:r>
      <w:r w:rsidR="008C5BC3">
        <w:rPr>
          <w:noProof/>
        </w:rPr>
        <w:t xml:space="preserve"> kogu Euroopa Liidus</w:t>
      </w:r>
      <w:r w:rsidRPr="737DD004" w:rsidR="002754EC">
        <w:rPr>
          <w:noProof/>
        </w:rPr>
        <w:t xml:space="preserve">. </w:t>
      </w:r>
      <w:r w:rsidR="00520DE6">
        <w:rPr>
          <w:noProof/>
        </w:rPr>
        <w:t>Nende</w:t>
      </w:r>
      <w:r w:rsidRPr="00A91467" w:rsidR="00A91467">
        <w:rPr>
          <w:noProof/>
        </w:rPr>
        <w:t xml:space="preserve"> saavutamiseks tugine</w:t>
      </w:r>
      <w:r w:rsidR="00661FB0">
        <w:rPr>
          <w:noProof/>
        </w:rPr>
        <w:t>b ITS</w:t>
      </w:r>
      <w:r w:rsidRPr="00A91467" w:rsidR="00A91467">
        <w:rPr>
          <w:noProof/>
        </w:rPr>
        <w:t xml:space="preserve"> direktiiv harmoneeritud standarditel, mis tagavad kõigile ettevõtetele võrdsed võimalused tegevuse laiendamiseks ja ühtse turu eeliste kasutamiseks.</w:t>
      </w:r>
    </w:p>
    <w:p w:rsidR="00A91467" w:rsidP="000D1218" w:rsidRDefault="00A91467" w14:paraId="3544965C" w14:textId="77777777">
      <w:pPr>
        <w:jc w:val="both"/>
      </w:pPr>
    </w:p>
    <w:p w:rsidR="00292E45" w:rsidP="000D1218" w:rsidRDefault="00E845C1" w14:paraId="7CA29DAA" w14:textId="37FF3D9D">
      <w:pPr>
        <w:jc w:val="both"/>
      </w:pPr>
      <w:r>
        <w:t>Lisa</w:t>
      </w:r>
      <w:r w:rsidRPr="00A91467" w:rsidR="00A91467">
        <w:t>andmete kasutuselevõtt ja jagamine loob uusi ärivõimalusi, mis annavad tõuke innovatsioonile, toetades samal ajal töökohtade loomist ja majanduskasvu. Andmepõhised lahendused aitavad kaasa ka transpordisektori keskkonnamõju vähendamisele ja säästlikkuse suurendamisele, mis on kooskõlas Euroopa Liidu rohepöörde eesmärkidega.</w:t>
      </w:r>
    </w:p>
    <w:p w:rsidRPr="003419A0" w:rsidR="00A91467" w:rsidP="000D1218" w:rsidRDefault="00A91467" w14:paraId="1DC622D2" w14:textId="77777777"/>
    <w:p w:rsidRPr="00750826" w:rsidR="003419A0" w:rsidP="000D1218" w:rsidRDefault="00E845C1" w14:paraId="27ACB2AA" w14:textId="015F81F4">
      <w:pPr>
        <w:jc w:val="both"/>
        <w:rPr>
          <w:b/>
          <w:bCs/>
        </w:rPr>
      </w:pPr>
      <w:r>
        <w:lastRenderedPageBreak/>
        <w:t>Praegu</w:t>
      </w:r>
      <w:r w:rsidR="005D660E">
        <w:t xml:space="preserve"> ei ole Eestis ühtegi erasektori </w:t>
      </w:r>
      <w:r w:rsidR="002364A8">
        <w:t>ettevõtjat</w:t>
      </w:r>
      <w:r w:rsidR="005D660E">
        <w:t xml:space="preserve">, kellel oleks kohustus </w:t>
      </w:r>
      <w:r w:rsidR="0091081A">
        <w:t>ITS</w:t>
      </w:r>
      <w:r w:rsidR="00492FC0">
        <w:t xml:space="preserve"> direktiivi</w:t>
      </w:r>
      <w:r w:rsidR="00FE4C8F">
        <w:t>s</w:t>
      </w:r>
      <w:r w:rsidR="00492FC0">
        <w:t xml:space="preserve"> </w:t>
      </w:r>
      <w:r>
        <w:t>nimetatud</w:t>
      </w:r>
      <w:r w:rsidR="0091081A">
        <w:t xml:space="preserve"> </w:t>
      </w:r>
      <w:r w:rsidR="00492FC0">
        <w:t>andmeliik</w:t>
      </w:r>
      <w:r w:rsidR="007E6A6F">
        <w:t>idele vastavad andmed</w:t>
      </w:r>
      <w:r w:rsidR="00492FC0">
        <w:t xml:space="preserve"> </w:t>
      </w:r>
      <w:r w:rsidR="005D660E">
        <w:t xml:space="preserve">riikliku juurdepääsupunkti </w:t>
      </w:r>
      <w:r>
        <w:t xml:space="preserve">kaudu </w:t>
      </w:r>
      <w:r w:rsidR="0091081A">
        <w:t xml:space="preserve">kättesaadavaks teha. </w:t>
      </w:r>
      <w:r w:rsidR="00EA6DC7">
        <w:t xml:space="preserve">Tulevikus </w:t>
      </w:r>
      <w:r w:rsidRPr="00602216" w:rsidR="00BF5EAA">
        <w:t>võib</w:t>
      </w:r>
      <w:r w:rsidR="002364A8">
        <w:t xml:space="preserve"> selline</w:t>
      </w:r>
      <w:r w:rsidR="00EA6DC7">
        <w:t xml:space="preserve"> kohustus </w:t>
      </w:r>
      <w:r w:rsidR="002364A8">
        <w:t xml:space="preserve">tekkida </w:t>
      </w:r>
      <w:r w:rsidRPr="00602216" w:rsidR="00492FC0">
        <w:t>ettevõt</w:t>
      </w:r>
      <w:r w:rsidR="002364A8">
        <w:t>jatele</w:t>
      </w:r>
      <w:r w:rsidRPr="00602216" w:rsidR="00492FC0">
        <w:t>, k</w:t>
      </w:r>
      <w:r w:rsidRPr="00602216" w:rsidR="00BF5EAA">
        <w:t xml:space="preserve">ui hakatakse pakkuma </w:t>
      </w:r>
      <w:r w:rsidRPr="00602216" w:rsidR="00492FC0">
        <w:t>veoautodele ja tarbesõidukitele ettenähtud turvalisi parkimiskohti ITS direktiivi alusel vastu võetud Euroopa Komisjoni delegeeritud määruse (EL) nr 885/2013</w:t>
      </w:r>
      <w:r w:rsidR="002E0BAC">
        <w:t xml:space="preserve"> järgi</w:t>
      </w:r>
      <w:r w:rsidRPr="00602216" w:rsidR="00492FC0">
        <w:t>.</w:t>
      </w:r>
      <w:r w:rsidRPr="00602216" w:rsidR="00492FC0">
        <w:rPr>
          <w:rStyle w:val="Allmrkuseviide"/>
        </w:rPr>
        <w:footnoteReference w:id="9"/>
      </w:r>
    </w:p>
    <w:p w:rsidR="00520DE6" w:rsidP="00520DE6" w:rsidRDefault="00520DE6" w14:paraId="156FB50A" w14:textId="77777777"/>
    <w:p w:rsidRPr="00750826" w:rsidR="00DD487A" w:rsidP="000D1218" w:rsidRDefault="00DD487A" w14:paraId="700B3A8D" w14:textId="4A64EF72">
      <w:r w:rsidRPr="00750826">
        <w:rPr>
          <w:b/>
          <w:bCs/>
        </w:rPr>
        <w:t>6.</w:t>
      </w:r>
      <w:r w:rsidR="004A722B">
        <w:rPr>
          <w:b/>
          <w:bCs/>
        </w:rPr>
        <w:t>2</w:t>
      </w:r>
      <w:r w:rsidRPr="00750826">
        <w:rPr>
          <w:b/>
          <w:bCs/>
        </w:rPr>
        <w:t>.</w:t>
      </w:r>
      <w:r>
        <w:t xml:space="preserve"> </w:t>
      </w:r>
      <w:r w:rsidRPr="00750826">
        <w:rPr>
          <w:b/>
          <w:bCs/>
        </w:rPr>
        <w:t>Mõju riigiasutuste töökorraldusele</w:t>
      </w:r>
    </w:p>
    <w:p w:rsidR="009D09DD" w:rsidP="000D1218" w:rsidRDefault="009D09DD" w14:paraId="116140D1" w14:textId="77777777">
      <w:pPr>
        <w:jc w:val="both"/>
      </w:pPr>
    </w:p>
    <w:p w:rsidRPr="00D34394" w:rsidR="00E43C6E" w:rsidP="000D1218" w:rsidRDefault="003A3721" w14:paraId="11529044" w14:textId="23777BDE">
      <w:pPr>
        <w:jc w:val="both"/>
      </w:pPr>
      <w:r w:rsidRPr="355E0334">
        <w:t xml:space="preserve">TRAM nimetatakse </w:t>
      </w:r>
      <w:r w:rsidRPr="355E0334" w:rsidR="00DF5051">
        <w:t>pädevaks asutuseks, kellel on õigus te</w:t>
      </w:r>
      <w:r w:rsidR="00E42A3C">
        <w:t>ha</w:t>
      </w:r>
      <w:r w:rsidRPr="355E0334" w:rsidR="00DF5051">
        <w:t xml:space="preserve"> vastavushindamist ITS direktiivi ning nende alusel vastuvõetud spetsifikatsioonide nõuete </w:t>
      </w:r>
      <w:r w:rsidR="00E42A3C">
        <w:t>kohaselt</w:t>
      </w:r>
      <w:r w:rsidRPr="355E0334" w:rsidR="00C97648">
        <w:t>.</w:t>
      </w:r>
      <w:r w:rsidR="00B64684">
        <w:t xml:space="preserve"> </w:t>
      </w:r>
      <w:r w:rsidR="00B142B5">
        <w:t>A</w:t>
      </w:r>
      <w:r w:rsidRPr="355E0334" w:rsidR="00C9390D">
        <w:t>ndmevaldaja</w:t>
      </w:r>
      <w:r w:rsidR="00B142B5">
        <w:t xml:space="preserve"> peab andmete avalikustamisel</w:t>
      </w:r>
      <w:r w:rsidRPr="355E0334" w:rsidR="00C9390D">
        <w:t xml:space="preserve"> täitma deklaratsiooni</w:t>
      </w:r>
      <w:r w:rsidRPr="355E0334" w:rsidR="00F87E2F">
        <w:t xml:space="preserve"> </w:t>
      </w:r>
      <w:r w:rsidR="00661FB0">
        <w:t>teabevärava</w:t>
      </w:r>
      <w:r w:rsidRPr="355E0334" w:rsidR="00F87E2F">
        <w:t>s</w:t>
      </w:r>
      <w:r w:rsidRPr="355E0334" w:rsidR="00C9390D">
        <w:t xml:space="preserve">, </w:t>
      </w:r>
      <w:r w:rsidRPr="355E0334" w:rsidR="00F87E2F">
        <w:t>kinnitades</w:t>
      </w:r>
      <w:r w:rsidRPr="355E0334" w:rsidR="00C9390D">
        <w:t xml:space="preserve"> vastavust ITS direktiivi </w:t>
      </w:r>
      <w:r w:rsidR="002E0BAC">
        <w:t xml:space="preserve">nõuetele </w:t>
      </w:r>
      <w:r w:rsidRPr="355E0334" w:rsidR="00C9390D">
        <w:t xml:space="preserve">ja nende alusel Euroopa Komisjoni </w:t>
      </w:r>
      <w:r w:rsidR="00520DE6">
        <w:t>kehtestatud</w:t>
      </w:r>
      <w:r w:rsidRPr="355E0334" w:rsidDel="00E42A3C" w:rsidR="00520DE6">
        <w:t xml:space="preserve"> </w:t>
      </w:r>
      <w:r w:rsidRPr="355E0334" w:rsidR="00C9390D">
        <w:t>spetsifikatsioonide</w:t>
      </w:r>
      <w:r w:rsidR="002E0BAC">
        <w:t>le</w:t>
      </w:r>
      <w:r w:rsidRPr="355E0334" w:rsidR="00C9390D">
        <w:t>.</w:t>
      </w:r>
      <w:r w:rsidR="00B142B5">
        <w:t xml:space="preserve"> Deklaratsioon </w:t>
      </w:r>
      <w:r w:rsidRPr="00D34394" w:rsidR="00B142B5">
        <w:t>võimaldab andmevaldajal tutvuda kehtivate nõuetega ning mõista neid põhjalikumalt.</w:t>
      </w:r>
      <w:r w:rsidRPr="00D34394" w:rsidR="00C9390D">
        <w:t xml:space="preserve"> </w:t>
      </w:r>
      <w:r w:rsidRPr="00D34394" w:rsidR="00E42A3C">
        <w:t>A</w:t>
      </w:r>
      <w:r w:rsidRPr="00D34394" w:rsidR="00B142B5">
        <w:t xml:space="preserve">ndmevaldajal </w:t>
      </w:r>
      <w:r w:rsidRPr="00D34394" w:rsidR="00E42A3C">
        <w:t xml:space="preserve">tuleb </w:t>
      </w:r>
      <w:r w:rsidRPr="00D34394" w:rsidR="00304AA9">
        <w:t>täita</w:t>
      </w:r>
      <w:r w:rsidRPr="00D34394" w:rsidR="0041312D">
        <w:t xml:space="preserve"> </w:t>
      </w:r>
      <w:r w:rsidRPr="00D34394" w:rsidR="00E42A3C">
        <w:t xml:space="preserve">ka </w:t>
      </w:r>
      <w:r w:rsidRPr="00D34394" w:rsidR="00661FB0">
        <w:t>teabevärava</w:t>
      </w:r>
      <w:r w:rsidRPr="00D34394" w:rsidR="0041312D">
        <w:t>s ettenähtud andmekirjelduse vorm (</w:t>
      </w:r>
      <w:proofErr w:type="spellStart"/>
      <w:r w:rsidRPr="00D34394" w:rsidR="0041312D">
        <w:t>metaandmete</w:t>
      </w:r>
      <w:proofErr w:type="spellEnd"/>
      <w:r w:rsidRPr="00D34394" w:rsidR="0041312D">
        <w:t xml:space="preserve"> kirjeldus). </w:t>
      </w:r>
      <w:r w:rsidRPr="00D34394" w:rsidR="00B142B5">
        <w:t>Pärast ee</w:t>
      </w:r>
      <w:r w:rsidRPr="00D34394" w:rsidR="00E42A3C">
        <w:t>s</w:t>
      </w:r>
      <w:r w:rsidRPr="00D34394" w:rsidR="00B142B5">
        <w:t xml:space="preserve">pool nimetatud toimingute tegemist tehakse </w:t>
      </w:r>
      <w:r w:rsidRPr="00D34394" w:rsidR="00F3049E">
        <w:t>andme</w:t>
      </w:r>
      <w:r w:rsidRPr="00D34394" w:rsidR="00304AA9">
        <w:t>tele ligipääs</w:t>
      </w:r>
      <w:r w:rsidRPr="00D34394" w:rsidR="00B142B5">
        <w:t xml:space="preserve"> koos </w:t>
      </w:r>
      <w:proofErr w:type="spellStart"/>
      <w:r w:rsidRPr="00D34394" w:rsidR="00B142B5">
        <w:t>metaandmestiku</w:t>
      </w:r>
      <w:proofErr w:type="spellEnd"/>
      <w:r w:rsidRPr="00D34394" w:rsidR="00B142B5">
        <w:t xml:space="preserve"> kirjeldus</w:t>
      </w:r>
      <w:r w:rsidR="00D34394">
        <w:t>e</w:t>
      </w:r>
      <w:r w:rsidRPr="00D34394" w:rsidR="00B142B5">
        <w:t xml:space="preserve">ga </w:t>
      </w:r>
      <w:r w:rsidRPr="00D34394" w:rsidR="00661FB0">
        <w:t>teabevärava</w:t>
      </w:r>
      <w:r w:rsidRPr="00D34394" w:rsidR="00B142B5">
        <w:t>s kättesaadavaks.</w:t>
      </w:r>
    </w:p>
    <w:p w:rsidRPr="00D34394" w:rsidR="00C9390D" w:rsidP="000D1218" w:rsidRDefault="00C9390D" w14:paraId="19D81B38" w14:textId="77777777">
      <w:pPr>
        <w:jc w:val="both"/>
      </w:pPr>
    </w:p>
    <w:p w:rsidRPr="00D34394" w:rsidR="00C57034" w:rsidP="000D1218" w:rsidRDefault="00DF5051" w14:paraId="7987F512" w14:textId="4892C5E4">
      <w:pPr>
        <w:jc w:val="both"/>
      </w:pPr>
      <w:r w:rsidRPr="00D34394">
        <w:t xml:space="preserve">Pädeva asutusena </w:t>
      </w:r>
      <w:r w:rsidRPr="00D34394" w:rsidR="001A01B5">
        <w:t>te</w:t>
      </w:r>
      <w:r w:rsidRPr="00D34394" w:rsidR="00E42A3C">
        <w:t>eb</w:t>
      </w:r>
      <w:r w:rsidRPr="00D34394" w:rsidR="00C9390D">
        <w:t xml:space="preserve"> TRAM</w:t>
      </w:r>
      <w:r w:rsidRPr="00D34394" w:rsidR="001A01B5">
        <w:t xml:space="preserve"> järg</w:t>
      </w:r>
      <w:r w:rsidRPr="00D34394" w:rsidR="00E42A3C">
        <w:t>misi</w:t>
      </w:r>
      <w:r w:rsidRPr="00D34394" w:rsidR="001A01B5">
        <w:t xml:space="preserve"> toiminguid</w:t>
      </w:r>
      <w:r w:rsidRPr="00D34394" w:rsidR="006D727D">
        <w:t>:</w:t>
      </w:r>
    </w:p>
    <w:p w:rsidRPr="00D34394" w:rsidR="00C57034" w:rsidP="002A2864" w:rsidRDefault="00E056EB" w14:paraId="162EBB95" w14:textId="44847B79">
      <w:pPr>
        <w:pStyle w:val="Loendilik"/>
      </w:pPr>
      <w:r>
        <w:t>teeb</w:t>
      </w:r>
      <w:r w:rsidRPr="00D34394" w:rsidR="00357B0C">
        <w:t xml:space="preserve"> </w:t>
      </w:r>
      <w:r w:rsidRPr="00D34394" w:rsidR="00E42A3C">
        <w:t xml:space="preserve">vastavushindamist </w:t>
      </w:r>
      <w:r w:rsidRPr="00D34394" w:rsidR="00661FB0">
        <w:t>teabevärava</w:t>
      </w:r>
      <w:r w:rsidRPr="00D34394" w:rsidR="006D727D">
        <w:t>s</w:t>
      </w:r>
      <w:r w:rsidRPr="00D34394" w:rsidR="00B142B5">
        <w:t xml:space="preserve"> pärast </w:t>
      </w:r>
      <w:r w:rsidRPr="00D34394" w:rsidR="00357B0C">
        <w:t xml:space="preserve">andmestiku kirjelduse </w:t>
      </w:r>
      <w:r w:rsidRPr="00D34394" w:rsidR="00B142B5">
        <w:t xml:space="preserve">avalikustamist. Kui andmevaldaja andmed, sh </w:t>
      </w:r>
      <w:proofErr w:type="spellStart"/>
      <w:r w:rsidRPr="00D34394" w:rsidR="00B142B5">
        <w:t>metaandmestik</w:t>
      </w:r>
      <w:proofErr w:type="spellEnd"/>
      <w:r w:rsidRPr="00D34394" w:rsidR="00E42A3C">
        <w:t>,</w:t>
      </w:r>
      <w:r w:rsidRPr="00D34394" w:rsidR="00B142B5">
        <w:t xml:space="preserve"> ei vasta ITS direktiivi</w:t>
      </w:r>
      <w:r>
        <w:t xml:space="preserve"> nõuetele</w:t>
      </w:r>
      <w:r w:rsidRPr="00D34394" w:rsidR="00B142B5">
        <w:t xml:space="preserve"> ja </w:t>
      </w:r>
      <w:r w:rsidRPr="00D34394" w:rsidR="00E42A3C">
        <w:t>nende</w:t>
      </w:r>
      <w:r w:rsidRPr="00D34394" w:rsidR="00B142B5">
        <w:t xml:space="preserve"> alusel Euroopa Komisjoni </w:t>
      </w:r>
      <w:r w:rsidRPr="00D34394" w:rsidR="00520DE6">
        <w:t xml:space="preserve">kehtestatud </w:t>
      </w:r>
      <w:r w:rsidRPr="00D34394" w:rsidR="00B142B5">
        <w:t xml:space="preserve">spetsifikatsioonidele, teavitab TRAM andmevaldajat </w:t>
      </w:r>
      <w:r w:rsidRPr="00D34394" w:rsidR="00357B0C">
        <w:t>puuduste kõrvaldamise</w:t>
      </w:r>
      <w:r>
        <w:t xml:space="preserve"> vajadusest</w:t>
      </w:r>
      <w:r w:rsidRPr="00D34394" w:rsidR="00357B0C">
        <w:t>.</w:t>
      </w:r>
      <w:r w:rsidRPr="00D34394" w:rsidR="00B142B5">
        <w:t xml:space="preserve"> </w:t>
      </w:r>
      <w:r w:rsidRPr="00D34394" w:rsidR="00E42A3C">
        <w:t>K</w:t>
      </w:r>
      <w:r w:rsidRPr="00D34394" w:rsidR="00B142B5">
        <w:t xml:space="preserve">ui andmevaldaja </w:t>
      </w:r>
      <w:r w:rsidRPr="00D34394" w:rsidR="00520DE6">
        <w:t>ei tee</w:t>
      </w:r>
      <w:r w:rsidRPr="00D34394" w:rsidR="00B142B5">
        <w:t xml:space="preserve"> parandusi mõistliku aja jooksul, on </w:t>
      </w:r>
      <w:proofErr w:type="spellStart"/>
      <w:r w:rsidRPr="00D34394" w:rsidR="00E42A3C">
        <w:t>TRAMil</w:t>
      </w:r>
      <w:proofErr w:type="spellEnd"/>
      <w:r w:rsidRPr="00D34394" w:rsidR="00E42A3C">
        <w:t xml:space="preserve"> </w:t>
      </w:r>
      <w:r w:rsidRPr="00D34394" w:rsidR="00B142B5">
        <w:t>õigus</w:t>
      </w:r>
      <w:r w:rsidRPr="00D34394" w:rsidR="00E03754">
        <w:t xml:space="preserve"> teha </w:t>
      </w:r>
      <w:proofErr w:type="spellStart"/>
      <w:r w:rsidRPr="00D34394" w:rsidR="00E03754">
        <w:t>RIAle</w:t>
      </w:r>
      <w:proofErr w:type="spellEnd"/>
      <w:r w:rsidRPr="00D34394" w:rsidR="00E03754">
        <w:t xml:space="preserve"> ettepanek</w:t>
      </w:r>
      <w:r w:rsidRPr="00D34394" w:rsidR="00357B0C">
        <w:t xml:space="preserve"> kirjelduse peitmiseks teabeväravas.</w:t>
      </w:r>
      <w:r w:rsidRPr="00D34394" w:rsidR="00997FCB">
        <w:t xml:space="preserve"> T</w:t>
      </w:r>
      <w:r w:rsidR="002364A8">
        <w:t>RAM</w:t>
      </w:r>
      <w:r w:rsidRPr="00D34394" w:rsidR="00997FCB">
        <w:t xml:space="preserve"> edastab vastavushindamise tulemused Kliimaministeeriumile</w:t>
      </w:r>
      <w:r>
        <w:t>;</w:t>
      </w:r>
    </w:p>
    <w:p w:rsidRPr="00D34394" w:rsidR="00613F77" w:rsidP="000D1218" w:rsidRDefault="00E056EB" w14:paraId="7C6391E6" w14:textId="55474DBA">
      <w:pPr>
        <w:pStyle w:val="Loendilik"/>
      </w:pPr>
      <w:r>
        <w:t>s</w:t>
      </w:r>
      <w:r w:rsidRPr="00D34394" w:rsidR="00E42A3C">
        <w:t>elgitab</w:t>
      </w:r>
      <w:r w:rsidRPr="00D34394" w:rsidR="00357B0C">
        <w:t xml:space="preserve"> välja</w:t>
      </w:r>
      <w:r w:rsidRPr="00D34394" w:rsidR="00D4099A">
        <w:t xml:space="preserve"> </w:t>
      </w:r>
      <w:r w:rsidRPr="00D34394" w:rsidR="002575CF">
        <w:t xml:space="preserve">riikliku </w:t>
      </w:r>
      <w:r w:rsidRPr="008B6A9B" w:rsidR="002575CF">
        <w:t>juurdepääsupunk</w:t>
      </w:r>
      <w:r w:rsidR="008B6A9B">
        <w:t>i</w:t>
      </w:r>
      <w:r w:rsidR="002364A8">
        <w:t xml:space="preserve"> teabevärava</w:t>
      </w:r>
      <w:r w:rsidR="008B6A9B">
        <w:t xml:space="preserve"> </w:t>
      </w:r>
      <w:r w:rsidRPr="008B6A9B" w:rsidR="002575CF">
        <w:t>arendusvajadus</w:t>
      </w:r>
      <w:r w:rsidRPr="008B6A9B" w:rsidR="00357B0C">
        <w:t>e</w:t>
      </w:r>
      <w:r w:rsidR="002364A8">
        <w:t>d</w:t>
      </w:r>
      <w:r w:rsidRPr="00D34394" w:rsidR="002575CF">
        <w:t xml:space="preserve"> ning </w:t>
      </w:r>
      <w:r w:rsidRPr="00D34394" w:rsidR="00613F77">
        <w:t>a</w:t>
      </w:r>
      <w:r w:rsidRPr="00D34394" w:rsidR="009B3489">
        <w:t>nnab</w:t>
      </w:r>
      <w:r w:rsidRPr="00D34394" w:rsidR="00CF453A">
        <w:t xml:space="preserve"> </w:t>
      </w:r>
      <w:proofErr w:type="spellStart"/>
      <w:r w:rsidRPr="00D34394" w:rsidR="002A2864">
        <w:t>RIAle</w:t>
      </w:r>
      <w:proofErr w:type="spellEnd"/>
      <w:r w:rsidRPr="00D34394" w:rsidR="009B3489">
        <w:t xml:space="preserve"> </w:t>
      </w:r>
      <w:r w:rsidRPr="00D34394" w:rsidR="002575CF">
        <w:t>arendustellimusi</w:t>
      </w:r>
      <w:r w:rsidRPr="00D34394" w:rsidR="0011667D">
        <w:t xml:space="preserve">, </w:t>
      </w:r>
      <w:r>
        <w:t xml:space="preserve">et </w:t>
      </w:r>
      <w:r w:rsidRPr="00D34394" w:rsidR="00357B0C">
        <w:t>taga</w:t>
      </w:r>
      <w:r>
        <w:t>da</w:t>
      </w:r>
      <w:r w:rsidRPr="00D34394" w:rsidR="00357B0C">
        <w:t xml:space="preserve"> teenuse vastavus ITS direktiivi nõuetele ja rii</w:t>
      </w:r>
      <w:r w:rsidR="002364A8">
        <w:t>klikule</w:t>
      </w:r>
      <w:r w:rsidR="00283DC9">
        <w:t xml:space="preserve"> </w:t>
      </w:r>
      <w:r w:rsidRPr="00D34394" w:rsidR="00357B0C">
        <w:t>vajadusele;</w:t>
      </w:r>
    </w:p>
    <w:p w:rsidRPr="00D34394" w:rsidR="00E119DC" w:rsidP="000D1218" w:rsidRDefault="00E119DC" w14:paraId="7DABF936" w14:textId="56B1663E">
      <w:pPr>
        <w:pStyle w:val="Loendilik"/>
      </w:pPr>
      <w:r w:rsidRPr="00D34394">
        <w:t xml:space="preserve">koostöös </w:t>
      </w:r>
      <w:proofErr w:type="spellStart"/>
      <w:r w:rsidRPr="00D34394" w:rsidR="002A2864">
        <w:t>RIAga</w:t>
      </w:r>
      <w:proofErr w:type="spellEnd"/>
      <w:r w:rsidRPr="00D34394" w:rsidR="00747127">
        <w:t xml:space="preserve"> </w:t>
      </w:r>
      <w:r w:rsidRPr="00D34394" w:rsidR="00E42A3C">
        <w:t xml:space="preserve">koostab ja ajakohastab </w:t>
      </w:r>
      <w:r w:rsidRPr="00D34394" w:rsidR="00357B0C">
        <w:t>juhendeid andmevaldajatele, tuginedes ITS direktiivile ja selle alusel Euroopa Komisjoni kehtestatud spetsifikatsioonidele;</w:t>
      </w:r>
    </w:p>
    <w:p w:rsidRPr="00D34394" w:rsidR="00F66115" w:rsidP="000D1218" w:rsidRDefault="00E119DC" w14:paraId="297FE022" w14:textId="7FEDD38A">
      <w:pPr>
        <w:pStyle w:val="Loendilik"/>
      </w:pPr>
      <w:r w:rsidRPr="00D34394">
        <w:t xml:space="preserve">koordineerib </w:t>
      </w:r>
      <w:r w:rsidRPr="00D34394" w:rsidR="005B1094">
        <w:t>andmete jagamist riiklikus juurdepääsupunktis ning pakub</w:t>
      </w:r>
      <w:r w:rsidRPr="00D34394" w:rsidR="00357B0C">
        <w:t xml:space="preserve"> kasutajatuge nii andmevaldajatele kui ka andmekasutajatele.</w:t>
      </w:r>
    </w:p>
    <w:p w:rsidRPr="00520DE6" w:rsidR="00456FA1" w:rsidP="003A3683" w:rsidRDefault="00456FA1" w14:paraId="443E6422" w14:textId="7F3D3FFA">
      <w:pPr>
        <w:rPr>
          <w:highlight w:val="yellow"/>
        </w:rPr>
      </w:pPr>
    </w:p>
    <w:p w:rsidR="00524059" w:rsidP="000D1218" w:rsidRDefault="00456FA1" w14:paraId="6D8C352B" w14:textId="1DB4818B">
      <w:pPr>
        <w:jc w:val="both"/>
      </w:pPr>
      <w:r w:rsidRPr="00602216">
        <w:t xml:space="preserve">Arvestades asjaolu, et TRAM </w:t>
      </w:r>
      <w:r w:rsidR="00E42A3C">
        <w:t>teeb</w:t>
      </w:r>
      <w:r w:rsidR="00AD121C">
        <w:t xml:space="preserve"> vastavushindamist ka enda</w:t>
      </w:r>
      <w:r w:rsidR="00885CB9">
        <w:t xml:space="preserve"> tegevuse üle</w:t>
      </w:r>
      <w:r w:rsidR="00AD121C">
        <w:t xml:space="preserve">, tuleb </w:t>
      </w:r>
      <w:proofErr w:type="spellStart"/>
      <w:r w:rsidR="00AD121C">
        <w:t>TRAMil</w:t>
      </w:r>
      <w:proofErr w:type="spellEnd"/>
      <w:r w:rsidR="00AD121C">
        <w:t xml:space="preserve"> tagada sisekontrollimeetmetega kohustuste lahusus, mis tähendab, et iseenda töö üle ei saa teha järelevalvet. </w:t>
      </w:r>
      <w:r w:rsidRPr="00602216">
        <w:t>Järelevalve</w:t>
      </w:r>
      <w:r w:rsidR="00E42A3C">
        <w:t>ülesande</w:t>
      </w:r>
      <w:r w:rsidRPr="00602216">
        <w:t xml:space="preserve"> sõltumatus ja lahusus kontrollitava</w:t>
      </w:r>
      <w:r w:rsidR="00E056EB">
        <w:t>st</w:t>
      </w:r>
      <w:r w:rsidRPr="00602216">
        <w:t xml:space="preserve"> tegevusest tagatakse asutuse juhtimisstruktuuriga, kus järelevalvetegevuse alluvus ja aruandeliin erine</w:t>
      </w:r>
      <w:r w:rsidR="00520DE6">
        <w:t>b</w:t>
      </w:r>
      <w:r w:rsidRPr="00602216">
        <w:t xml:space="preserve"> kontrollitava tegevuse vastutava täitja alluvus</w:t>
      </w:r>
      <w:r w:rsidR="00863EEE">
        <w:t>est</w:t>
      </w:r>
      <w:r w:rsidRPr="00602216">
        <w:t xml:space="preserve"> ja aruandeliinist</w:t>
      </w:r>
      <w:r>
        <w:t>.</w:t>
      </w:r>
    </w:p>
    <w:p w:rsidR="00956360" w:rsidP="000D1218" w:rsidRDefault="00956360" w14:paraId="59B327D2" w14:textId="77777777">
      <w:pPr>
        <w:jc w:val="both"/>
      </w:pPr>
    </w:p>
    <w:p w:rsidR="00956360" w:rsidP="000D1218" w:rsidRDefault="00956360" w14:paraId="590E49AF" w14:textId="773549BC">
      <w:pPr>
        <w:jc w:val="both"/>
      </w:pPr>
      <w:r w:rsidRPr="00956360">
        <w:t xml:space="preserve">Riiklik juurdepääsupunkt luuakse </w:t>
      </w:r>
      <w:r>
        <w:t>RIA</w:t>
      </w:r>
      <w:r w:rsidRPr="00956360">
        <w:t xml:space="preserve"> hallatavasse teabeväravasse</w:t>
      </w:r>
      <w:r>
        <w:t>.</w:t>
      </w:r>
      <w:r w:rsidR="00B64684">
        <w:t xml:space="preserve"> </w:t>
      </w:r>
      <w:r w:rsidRPr="00956360">
        <w:t>Riikliku juurdepääsupunkti funktsio</w:t>
      </w:r>
      <w:r w:rsidR="00E056EB">
        <w:t>oni</w:t>
      </w:r>
      <w:r w:rsidRPr="00956360">
        <w:t xml:space="preserve"> loomist rahastatakse </w:t>
      </w:r>
      <w:bookmarkStart w:name="_Hlk203462603" w:id="12"/>
      <w:r w:rsidRPr="00956360">
        <w:t xml:space="preserve">Eesti taaste- ja vastupidavuskava (taastekava) reformist „Andmehalduse ja avaandmete </w:t>
      </w:r>
      <w:proofErr w:type="spellStart"/>
      <w:r w:rsidRPr="00956360">
        <w:t>oivakeskuse</w:t>
      </w:r>
      <w:proofErr w:type="spellEnd"/>
      <w:r w:rsidRPr="00956360">
        <w:t xml:space="preserve"> loomine ja väljaarendamine“.</w:t>
      </w:r>
      <w:r>
        <w:t xml:space="preserve"> </w:t>
      </w:r>
      <w:bookmarkEnd w:id="12"/>
      <w:r w:rsidR="0053431B">
        <w:t xml:space="preserve">Kuna TRAM täidab pädeva asutuse rolli, siis </w:t>
      </w:r>
      <w:r w:rsidR="002364A8">
        <w:t xml:space="preserve">sellega </w:t>
      </w:r>
      <w:r w:rsidR="0053431B">
        <w:t xml:space="preserve">ei </w:t>
      </w:r>
      <w:r w:rsidR="002364A8">
        <w:t xml:space="preserve">kaasne </w:t>
      </w:r>
      <w:proofErr w:type="spellStart"/>
      <w:r w:rsidR="0053431B">
        <w:t>RIA</w:t>
      </w:r>
      <w:r w:rsidR="002364A8">
        <w:t>le</w:t>
      </w:r>
      <w:proofErr w:type="spellEnd"/>
      <w:r w:rsidR="002364A8">
        <w:t xml:space="preserve"> täiendavat</w:t>
      </w:r>
      <w:r w:rsidR="0053431B">
        <w:t xml:space="preserve"> töökoormus</w:t>
      </w:r>
      <w:r w:rsidR="00283DC9">
        <w:t>t</w:t>
      </w:r>
      <w:r w:rsidR="00E056EB">
        <w:t xml:space="preserve"> ega</w:t>
      </w:r>
      <w:r w:rsidR="00283DC9">
        <w:t xml:space="preserve"> otsest lisakulu</w:t>
      </w:r>
      <w:r w:rsidR="00E056EB">
        <w:t xml:space="preserve"> </w:t>
      </w:r>
      <w:r w:rsidR="002364A8">
        <w:t>kulu.</w:t>
      </w:r>
      <w:r w:rsidR="0053431B">
        <w:t xml:space="preserve"> </w:t>
      </w:r>
      <w:r w:rsidR="0060615D">
        <w:t>Tulevikus võib teabevärava täiendavate arenduste vajadus tekkida ITS direktiivi ja selle alusel vastu võetud spetsifikatsioonide muudatuste ja täpsustus</w:t>
      </w:r>
      <w:r w:rsidR="00E95DDA">
        <w:t>t</w:t>
      </w:r>
      <w:r w:rsidR="0060615D">
        <w:t>e</w:t>
      </w:r>
      <w:r w:rsidR="00E95DDA">
        <w:t xml:space="preserve"> tõttu</w:t>
      </w:r>
      <w:r w:rsidR="0060615D">
        <w:t>, mis ei ole hetkel teada ega määratletud. Selliste arendustööde ja vajalike ressursside kulud peab katma Kliimaministeerium ning need kavandatakse vastava aasta eelarvesse.</w:t>
      </w:r>
    </w:p>
    <w:p w:rsidR="003A3683" w:rsidP="000D1218" w:rsidRDefault="003A3683" w14:paraId="0471D872" w14:textId="77777777">
      <w:pPr>
        <w:jc w:val="both"/>
      </w:pPr>
    </w:p>
    <w:p w:rsidRPr="00B34A14" w:rsidR="003A3683" w:rsidP="000D1218" w:rsidRDefault="00B34A14" w14:paraId="7C402439" w14:textId="458388EF">
      <w:pPr>
        <w:jc w:val="both"/>
        <w:rPr>
          <w:b/>
          <w:bCs/>
        </w:rPr>
      </w:pPr>
      <w:r w:rsidRPr="00B34A14">
        <w:rPr>
          <w:b/>
          <w:bCs/>
        </w:rPr>
        <w:t xml:space="preserve">6.3. </w:t>
      </w:r>
      <w:r w:rsidRPr="00B34A14" w:rsidR="003A3683">
        <w:rPr>
          <w:b/>
          <w:bCs/>
        </w:rPr>
        <w:t>Mõju kohaliku omavalitsuse töökorraldusele</w:t>
      </w:r>
    </w:p>
    <w:p w:rsidR="00B34A14" w:rsidP="000D1218" w:rsidRDefault="00B34A14" w14:paraId="1FD87E55" w14:textId="77777777">
      <w:pPr>
        <w:jc w:val="both"/>
      </w:pPr>
    </w:p>
    <w:p w:rsidR="007F7AD7" w:rsidP="000D1218" w:rsidRDefault="007F7AD7" w14:paraId="3927F4D8" w14:textId="342B4791">
      <w:pPr>
        <w:jc w:val="both"/>
      </w:pPr>
      <w:r>
        <w:t>Mõju käsitletakse punktis</w:t>
      </w:r>
      <w:r w:rsidR="00E056EB">
        <w:t xml:space="preserve"> 7</w:t>
      </w:r>
      <w:r>
        <w:t>.</w:t>
      </w:r>
    </w:p>
    <w:p w:rsidR="003A3721" w:rsidP="000D1218" w:rsidRDefault="003A3721" w14:paraId="2DF002F2" w14:textId="77777777">
      <w:pPr>
        <w:jc w:val="both"/>
      </w:pPr>
    </w:p>
    <w:p w:rsidRPr="0053561C" w:rsidR="009D09DD" w:rsidP="000D1218" w:rsidRDefault="009D09DD" w14:paraId="22091611" w14:textId="77777777">
      <w:pPr>
        <w:keepNext/>
        <w:jc w:val="both"/>
        <w:rPr>
          <w:b/>
          <w:bCs/>
        </w:rPr>
      </w:pPr>
      <w:r>
        <w:rPr>
          <w:b/>
          <w:bCs/>
        </w:rPr>
        <w:t>7</w:t>
      </w:r>
      <w:r w:rsidRPr="330208FF">
        <w:rPr>
          <w:b/>
          <w:bCs/>
        </w:rPr>
        <w:t>. Seaduse rakendamisega seotud riigi ja kohaliku omavalitsuse tegevus, eeldatavad kulud ja tulud</w:t>
      </w:r>
    </w:p>
    <w:p w:rsidR="000F1234" w:rsidP="000D1218" w:rsidRDefault="000F1234" w14:paraId="4F13FB7E" w14:textId="77777777">
      <w:pPr>
        <w:jc w:val="both"/>
      </w:pPr>
    </w:p>
    <w:p w:rsidR="006E1CEE" w:rsidP="000D1218" w:rsidRDefault="005A02C1" w14:paraId="4A42660F" w14:textId="131B13F5">
      <w:pPr>
        <w:jc w:val="both"/>
      </w:pPr>
      <w:r w:rsidRPr="422C99A7">
        <w:t>Seaduse rakendamine</w:t>
      </w:r>
      <w:r w:rsidRPr="422C99A7" w:rsidR="005A748A">
        <w:t xml:space="preserve"> ITS direktiivi ja selle alusel Euroopa Komisjoni </w:t>
      </w:r>
      <w:r w:rsidR="00520DE6">
        <w:t xml:space="preserve">kehtestatud </w:t>
      </w:r>
      <w:r w:rsidRPr="422C99A7" w:rsidR="005A748A">
        <w:t xml:space="preserve">spetsifikatsioonide </w:t>
      </w:r>
      <w:r w:rsidR="00520DE6">
        <w:t>kohaselt</w:t>
      </w:r>
      <w:r w:rsidRPr="422C99A7" w:rsidR="005A748A">
        <w:t xml:space="preserve"> seab kohustus</w:t>
      </w:r>
      <w:r w:rsidR="002A2864">
        <w:t>ed</w:t>
      </w:r>
      <w:r w:rsidRPr="422C99A7" w:rsidR="005A748A">
        <w:t xml:space="preserve"> nii riigile kui ka kohalikele omavalitsustele. Peamiselt puudutavad need kohustused andmete kogumist, haldamist, kättesaadavaks tegemist ja masinloetavuse nõuete täitmist. </w:t>
      </w:r>
      <w:r w:rsidRPr="422C99A7" w:rsidR="008F3153">
        <w:t>Kohalikud omavalit</w:t>
      </w:r>
      <w:r w:rsidR="00907B8F">
        <w:t>s</w:t>
      </w:r>
      <w:r w:rsidRPr="422C99A7" w:rsidR="008F3153">
        <w:t xml:space="preserve">used, </w:t>
      </w:r>
      <w:r w:rsidR="00E056EB">
        <w:t>mis</w:t>
      </w:r>
      <w:r w:rsidRPr="422C99A7" w:rsidR="008F3153">
        <w:t xml:space="preserve"> on </w:t>
      </w:r>
      <w:r w:rsidRPr="00EB4C4A" w:rsidR="00EB4C4A">
        <w:t>E</w:t>
      </w:r>
      <w:r w:rsidR="00EB4C4A">
        <w:t>uroopa</w:t>
      </w:r>
      <w:r w:rsidRPr="00EB4C4A" w:rsidR="00EB4C4A">
        <w:t xml:space="preserve"> P</w:t>
      </w:r>
      <w:r w:rsidR="00EB4C4A">
        <w:t xml:space="preserve">arlamendi ja </w:t>
      </w:r>
      <w:r w:rsidR="00863EEE">
        <w:t>n</w:t>
      </w:r>
      <w:r w:rsidR="00EB4C4A">
        <w:t>õukogu</w:t>
      </w:r>
      <w:r w:rsidRPr="00EB4C4A" w:rsidR="00EB4C4A">
        <w:t xml:space="preserve"> </w:t>
      </w:r>
      <w:r w:rsidR="00EB4C4A">
        <w:t>määruse</w:t>
      </w:r>
      <w:r w:rsidRPr="00EB4C4A" w:rsidR="00EB4C4A">
        <w:t xml:space="preserve"> (EL) 2024/1679</w:t>
      </w:r>
      <w:r w:rsidR="001B435D">
        <w:rPr>
          <w:rStyle w:val="Allmrkuseviide"/>
        </w:rPr>
        <w:footnoteReference w:id="10"/>
      </w:r>
      <w:r w:rsidR="008F0E3A">
        <w:t xml:space="preserve"> </w:t>
      </w:r>
      <w:r w:rsidR="00EB4C4A">
        <w:t xml:space="preserve">(TEN-T määrus) alusel määratud Eesti </w:t>
      </w:r>
      <w:r w:rsidRPr="422C99A7" w:rsidR="008F3153">
        <w:t>linnatranspordisõlmed</w:t>
      </w:r>
      <w:r w:rsidR="00907B8F">
        <w:t>eks</w:t>
      </w:r>
      <w:r w:rsidRPr="422C99A7" w:rsidR="008F3153">
        <w:t xml:space="preserve"> (Tallinn ja Tartu) või </w:t>
      </w:r>
      <w:r w:rsidR="00E056EB">
        <w:t>mille</w:t>
      </w:r>
      <w:r w:rsidRPr="422C99A7" w:rsidR="008F3153">
        <w:t xml:space="preserve"> haldusalasse kuuluvad üleeuroopalised transpordivõrgud (</w:t>
      </w:r>
      <w:r w:rsidRPr="422C99A7" w:rsidR="1FED872F">
        <w:t xml:space="preserve">edaspidi </w:t>
      </w:r>
      <w:r w:rsidRPr="422C99A7" w:rsidR="008F3153">
        <w:rPr>
          <w:i/>
          <w:iCs/>
        </w:rPr>
        <w:t xml:space="preserve">TEN-T põhi- ja </w:t>
      </w:r>
      <w:proofErr w:type="spellStart"/>
      <w:r w:rsidRPr="422C99A7" w:rsidR="008F3153">
        <w:rPr>
          <w:i/>
          <w:iCs/>
        </w:rPr>
        <w:t>üldvõrgumaanteed</w:t>
      </w:r>
      <w:proofErr w:type="spellEnd"/>
      <w:r w:rsidRPr="422C99A7" w:rsidR="008F3153">
        <w:t xml:space="preserve">), on kohustatud tegema liikuvuse ja transpordiga seotud andmed kättesaadavaks riikliku juurdepääsupunkti kaudu. </w:t>
      </w:r>
      <w:r w:rsidR="006E1CEE">
        <w:t xml:space="preserve">ITS direktiivi III </w:t>
      </w:r>
      <w:r w:rsidR="00AA180F">
        <w:t xml:space="preserve">ja IV </w:t>
      </w:r>
      <w:r w:rsidR="00FC24F4">
        <w:t xml:space="preserve">lisa </w:t>
      </w:r>
      <w:r w:rsidR="006E1CEE">
        <w:t>määra</w:t>
      </w:r>
      <w:r w:rsidR="00AA180F">
        <w:t>vad</w:t>
      </w:r>
      <w:r w:rsidR="006E1CEE">
        <w:t xml:space="preserve"> tähtajad ja geograafilise kohaldamisala, mis ajaks tuleb andme</w:t>
      </w:r>
      <w:r w:rsidR="007E6A6F">
        <w:t>d</w:t>
      </w:r>
      <w:r w:rsidR="00AA180F">
        <w:t xml:space="preserve"> või teenused</w:t>
      </w:r>
      <w:r w:rsidR="006E1CEE">
        <w:t xml:space="preserve"> teha kättesaadavaks. III </w:t>
      </w:r>
      <w:r w:rsidR="00FC24F4">
        <w:t xml:space="preserve">lisa </w:t>
      </w:r>
      <w:r w:rsidR="006E1CEE">
        <w:t>tabelis on määratud veergudes kaks erinevat tähtaega selle</w:t>
      </w:r>
      <w:r w:rsidR="00FC24F4">
        <w:t xml:space="preserve"> järgi</w:t>
      </w:r>
      <w:r w:rsidR="006E1CEE">
        <w:t>, kas andme</w:t>
      </w:r>
      <w:r w:rsidR="007E6A6F">
        <w:t>d</w:t>
      </w:r>
      <w:r w:rsidR="006E1CEE">
        <w:t xml:space="preserve"> on masinloetaval kujul olemas või mitte. </w:t>
      </w:r>
      <w:r w:rsidR="00FC24F4">
        <w:t>K</w:t>
      </w:r>
      <w:r w:rsidR="006E1CEE">
        <w:t>ui andmed on olemas masinloetaval kujul, tuleb need teha kättesaadavaks ITS direktiivi artikli 6a lõike 1 teises lõigus osutatud kuupäevaks. Kui andmeid ei ole masinloetaval kujul, tuleb need kättesaadavaks teha ITS direktiivi artikli 6a lõike 1 kolmandas lõigus osutatud kuupäevaks.</w:t>
      </w:r>
    </w:p>
    <w:p w:rsidR="006E1CEE" w:rsidP="000D1218" w:rsidRDefault="006E1CEE" w14:paraId="476C5AAB" w14:textId="77777777">
      <w:pPr>
        <w:jc w:val="both"/>
      </w:pPr>
    </w:p>
    <w:p w:rsidRPr="00896420" w:rsidR="00316C28" w:rsidP="000D1218" w:rsidRDefault="006E1CEE" w14:paraId="4E4368A4" w14:textId="76A765E8">
      <w:pPr>
        <w:jc w:val="both"/>
      </w:pPr>
      <w:bookmarkStart w:name="_Hlk202778853" w:id="13"/>
      <w:r w:rsidRPr="00896420">
        <w:t>RIA</w:t>
      </w:r>
      <w:r w:rsidRPr="00896420" w:rsidR="0032191F">
        <w:t xml:space="preserve"> </w:t>
      </w:r>
      <w:r w:rsidRPr="00896420" w:rsidR="00486AC6">
        <w:t>vastuta</w:t>
      </w:r>
      <w:r w:rsidRPr="00896420" w:rsidR="0032191F">
        <w:t>b</w:t>
      </w:r>
      <w:r w:rsidRPr="00896420" w:rsidR="00486AC6">
        <w:t xml:space="preserve"> juurdepääsupunkti loomise ja haldamise eest</w:t>
      </w:r>
      <w:r w:rsidRPr="00896420" w:rsidR="004E48A2">
        <w:t xml:space="preserve"> ning teeb selleks koostööd </w:t>
      </w:r>
      <w:proofErr w:type="spellStart"/>
      <w:r w:rsidRPr="00896420" w:rsidR="004E48A2">
        <w:t>TRAMiga</w:t>
      </w:r>
      <w:proofErr w:type="spellEnd"/>
      <w:r w:rsidRPr="00896420" w:rsidR="004E48A2">
        <w:t xml:space="preserve">. </w:t>
      </w:r>
      <w:r w:rsidRPr="00896420" w:rsidR="00EB4F95">
        <w:t>Riiklik</w:t>
      </w:r>
      <w:r w:rsidRPr="00896420" w:rsidR="00547701">
        <w:t>u</w:t>
      </w:r>
      <w:r w:rsidRPr="00896420" w:rsidR="00EB4F95">
        <w:t xml:space="preserve"> juurdepääsupunkt</w:t>
      </w:r>
      <w:r w:rsidRPr="00896420" w:rsidR="008C4D31">
        <w:t>i funktsioon</w:t>
      </w:r>
      <w:r w:rsidRPr="00896420" w:rsidR="00EB4F95">
        <w:t xml:space="preserve"> </w:t>
      </w:r>
      <w:r w:rsidRPr="00896420" w:rsidR="00547701">
        <w:t>tuleb</w:t>
      </w:r>
      <w:r w:rsidRPr="00896420" w:rsidR="00661FB0">
        <w:t xml:space="preserve"> teabevärava</w:t>
      </w:r>
      <w:r w:rsidRPr="00896420" w:rsidR="002822E4">
        <w:t>s</w:t>
      </w:r>
      <w:r w:rsidRPr="00896420" w:rsidR="00EB4F95">
        <w:t xml:space="preserve"> luua hil</w:t>
      </w:r>
      <w:r w:rsidRPr="00896420" w:rsidR="00863EEE">
        <w:t>jemalt</w:t>
      </w:r>
      <w:r w:rsidRPr="00896420" w:rsidR="00344200">
        <w:t xml:space="preserve"> 21. detsembriks 2025, </w:t>
      </w:r>
      <w:r w:rsidRPr="00896420" w:rsidR="008C4D31">
        <w:t xml:space="preserve">kui </w:t>
      </w:r>
      <w:r w:rsidRPr="00896420" w:rsidR="00F3049E">
        <w:t xml:space="preserve">tuleb üle võtta </w:t>
      </w:r>
      <w:r w:rsidRPr="00896420" w:rsidR="00661FB0">
        <w:t xml:space="preserve">uuendatud </w:t>
      </w:r>
      <w:r w:rsidRPr="00896420" w:rsidR="008C4D31">
        <w:t>direktiiv</w:t>
      </w:r>
      <w:r w:rsidRPr="00896420" w:rsidR="00863EEE">
        <w:t xml:space="preserve"> </w:t>
      </w:r>
      <w:r w:rsidRPr="00896420" w:rsidR="00661FB0">
        <w:t>2010/40/EL.</w:t>
      </w:r>
      <w:r w:rsidRPr="00896420" w:rsidR="007552AA">
        <w:t xml:space="preserve"> </w:t>
      </w:r>
      <w:r w:rsidRPr="00283DC9" w:rsidR="007552AA">
        <w:t>Riikliku juurdepääsupunkti funktsi</w:t>
      </w:r>
      <w:r w:rsidRPr="006B3A69" w:rsidR="002364A8">
        <w:t xml:space="preserve">onaalsuse </w:t>
      </w:r>
      <w:r w:rsidRPr="00283DC9" w:rsidR="007552AA">
        <w:t xml:space="preserve"> loomist rahastatakse Eesti taaste- ja vastupidavuskava (taastekava) reformist „Andmehalduse ja avaandmete </w:t>
      </w:r>
      <w:proofErr w:type="spellStart"/>
      <w:r w:rsidRPr="00283DC9" w:rsidR="007552AA">
        <w:t>oivakeskuse</w:t>
      </w:r>
      <w:proofErr w:type="spellEnd"/>
      <w:r w:rsidRPr="00283DC9" w:rsidR="007552AA">
        <w:t xml:space="preserve"> loomine ja väljaarendamine“. Edaspidised arenduskulud planeeritakse vastava aasta eelarvesse.</w:t>
      </w:r>
    </w:p>
    <w:bookmarkEnd w:id="13"/>
    <w:p w:rsidRPr="00896420" w:rsidR="00316C28" w:rsidP="000D1218" w:rsidRDefault="00316C28" w14:paraId="53F1630B" w14:textId="77777777">
      <w:pPr>
        <w:jc w:val="both"/>
      </w:pPr>
    </w:p>
    <w:p w:rsidRPr="00896420" w:rsidR="005A02C1" w:rsidP="000D1218" w:rsidRDefault="007A13FF" w14:paraId="2C1CB577" w14:textId="65843F83">
      <w:pPr>
        <w:jc w:val="both"/>
      </w:pPr>
      <w:bookmarkStart w:name="_Hlk203462269" w:id="14"/>
      <w:r w:rsidRPr="00896420">
        <w:t>Kohalike omavalitsu</w:t>
      </w:r>
      <w:r w:rsidRPr="00896420" w:rsidR="00907B8F">
        <w:t>s</w:t>
      </w:r>
      <w:r w:rsidRPr="00896420">
        <w:t>te kulud seaduse rakendamisel sõltuvad</w:t>
      </w:r>
      <w:r w:rsidRPr="00896420" w:rsidR="007F3CCA">
        <w:t xml:space="preserve"> sellest</w:t>
      </w:r>
      <w:r w:rsidRPr="00896420" w:rsidR="00F3049E">
        <w:t>, kas andmed on digitaliseeritud ning masinloetaval kujul kättesaadavad.</w:t>
      </w:r>
      <w:r w:rsidRPr="00896420">
        <w:t xml:space="preserve"> </w:t>
      </w:r>
      <w:r w:rsidRPr="00896420" w:rsidR="00316C28">
        <w:t xml:space="preserve">Kui andmed on juba </w:t>
      </w:r>
      <w:r w:rsidRPr="00896420" w:rsidR="00A96D2B">
        <w:t xml:space="preserve">digitaliseeritud </w:t>
      </w:r>
      <w:r w:rsidRPr="00896420" w:rsidR="00316C28">
        <w:t>ja vastavad masinloetavuse nõuetele</w:t>
      </w:r>
      <w:r w:rsidRPr="00896420" w:rsidR="00747127">
        <w:t xml:space="preserve"> (sh andmestandardina kasutuses DATEX II)</w:t>
      </w:r>
      <w:r w:rsidRPr="00896420" w:rsidR="00316C28">
        <w:t xml:space="preserve">, on </w:t>
      </w:r>
      <w:r w:rsidRPr="00896420" w:rsidR="00863EEE">
        <w:t>lisa</w:t>
      </w:r>
      <w:r w:rsidRPr="00896420" w:rsidR="00E67A5F">
        <w:t xml:space="preserve">kulu </w:t>
      </w:r>
      <w:r w:rsidRPr="00896420" w:rsidR="00863EEE">
        <w:t>väike</w:t>
      </w:r>
      <w:r w:rsidRPr="00896420" w:rsidR="00316C28">
        <w:t xml:space="preserve"> ning </w:t>
      </w:r>
      <w:r w:rsidR="00FC24F4">
        <w:t xml:space="preserve">see </w:t>
      </w:r>
      <w:r w:rsidRPr="00896420" w:rsidR="00863EEE">
        <w:t>tule</w:t>
      </w:r>
      <w:r w:rsidR="00FC24F4">
        <w:t>b</w:t>
      </w:r>
      <w:r w:rsidRPr="00896420" w:rsidR="00316C28">
        <w:t xml:space="preserve"> peamiselt andmete kättesaadavaks tegemiseks vajalike süsteemide </w:t>
      </w:r>
      <w:proofErr w:type="spellStart"/>
      <w:r w:rsidRPr="00896420" w:rsidR="00316C28">
        <w:t>liidestamis</w:t>
      </w:r>
      <w:r w:rsidR="00FC24F4">
        <w:t>es</w:t>
      </w:r>
      <w:r w:rsidRPr="00896420" w:rsidR="00316C28">
        <w:t>t</w:t>
      </w:r>
      <w:proofErr w:type="spellEnd"/>
      <w:r w:rsidRPr="00896420" w:rsidR="00316C28">
        <w:t xml:space="preserve"> riikliku juurdepääsupunktiga</w:t>
      </w:r>
      <w:r w:rsidRPr="00896420" w:rsidR="00747127">
        <w:t xml:space="preserve"> </w:t>
      </w:r>
      <w:r w:rsidRPr="00896420" w:rsidR="00661FB0">
        <w:t>teabeväravas</w:t>
      </w:r>
      <w:r w:rsidRPr="00896420" w:rsidR="00316C28">
        <w:t xml:space="preserve">. Kui aga andmeid </w:t>
      </w:r>
      <w:r w:rsidRPr="00896420" w:rsidR="00863EEE">
        <w:t>ei ole</w:t>
      </w:r>
      <w:r w:rsidRPr="00896420" w:rsidR="00316C28">
        <w:t xml:space="preserve"> </w:t>
      </w:r>
      <w:proofErr w:type="spellStart"/>
      <w:r w:rsidRPr="00896420" w:rsidR="00316C28">
        <w:t>digiteeritud</w:t>
      </w:r>
      <w:proofErr w:type="spellEnd"/>
      <w:r w:rsidRPr="00896420" w:rsidR="00316C28">
        <w:t xml:space="preserve"> või need ei vasta standarditele, võib seaduse rakendamine nõuda </w:t>
      </w:r>
      <w:r w:rsidRPr="00896420" w:rsidR="00105F64">
        <w:t xml:space="preserve">neilt </w:t>
      </w:r>
      <w:r w:rsidRPr="00896420" w:rsidR="00316C28">
        <w:t>investeeringuid</w:t>
      </w:r>
      <w:r w:rsidRPr="00896420" w:rsidR="00907B8F">
        <w:t>, et arendada</w:t>
      </w:r>
      <w:r w:rsidRPr="00896420" w:rsidR="00316C28">
        <w:t xml:space="preserve"> IT</w:t>
      </w:r>
      <w:r w:rsidRPr="00896420" w:rsidR="66820E05">
        <w:t>S</w:t>
      </w:r>
      <w:r w:rsidRPr="00896420" w:rsidR="00105F64">
        <w:t>-</w:t>
      </w:r>
      <w:r w:rsidRPr="00896420" w:rsidR="00316C28">
        <w:t>süsteem</w:t>
      </w:r>
      <w:r w:rsidRPr="00896420" w:rsidR="00907B8F">
        <w:t>e, korrastada andmeid ja koolitada töötajaid.</w:t>
      </w:r>
      <w:r w:rsidRPr="00896420" w:rsidR="005E4713">
        <w:t xml:space="preserve"> Kohalikel omavalitsustel tuleb koostööd teha riiklike ametitega (T</w:t>
      </w:r>
      <w:r w:rsidRPr="00896420" w:rsidR="00EB4C4A">
        <w:t>RAM ja RIA</w:t>
      </w:r>
      <w:r w:rsidRPr="00896420" w:rsidR="005E4713">
        <w:t xml:space="preserve">), </w:t>
      </w:r>
      <w:r w:rsidR="00FC24F4">
        <w:t>mis</w:t>
      </w:r>
      <w:r w:rsidRPr="00896420" w:rsidR="005E4713">
        <w:t xml:space="preserve"> vastutavad juurdepääsupunkti haldamise ja andmevahetuse korraldamise eest, et tagada andmete ühtne esitus ja vastavus Euroopa Komisjoni kehtestatud spetsifikatsioonidele.</w:t>
      </w:r>
    </w:p>
    <w:bookmarkEnd w:id="14"/>
    <w:p w:rsidRPr="00896420" w:rsidR="005A02C1" w:rsidP="000D1218" w:rsidRDefault="00FC24F4" w14:paraId="62AAB097" w14:textId="622FBE39">
      <w:pPr>
        <w:jc w:val="both"/>
      </w:pPr>
      <w:r>
        <w:t xml:space="preserve"> </w:t>
      </w:r>
    </w:p>
    <w:p w:rsidR="00953504" w:rsidP="000D1218" w:rsidRDefault="00953504" w14:paraId="0B8C3B8E" w14:textId="28E41787">
      <w:pPr>
        <w:jc w:val="both"/>
      </w:pPr>
      <w:r w:rsidRPr="00896420">
        <w:t>Seaduse rakendamine toob kaasa kulusid kohalike omavalitsuste</w:t>
      </w:r>
      <w:r w:rsidRPr="00953504">
        <w:t xml:space="preserve"> ja riigi tasandil. Samas on pikaajali</w:t>
      </w:r>
      <w:r w:rsidR="00105F64">
        <w:t>ne</w:t>
      </w:r>
      <w:r w:rsidRPr="00953504">
        <w:t xml:space="preserve"> kasu märkimisväär</w:t>
      </w:r>
      <w:r w:rsidR="00105F64">
        <w:t>ne</w:t>
      </w:r>
      <w:r w:rsidRPr="00953504">
        <w:t xml:space="preserve">, </w:t>
      </w:r>
      <w:r w:rsidR="00D74A34">
        <w:t>arvestades</w:t>
      </w:r>
      <w:r w:rsidR="00FC24F4">
        <w:t>,</w:t>
      </w:r>
      <w:r w:rsidR="00D74A34">
        <w:t xml:space="preserve"> et see aitab kaasa</w:t>
      </w:r>
      <w:r w:rsidR="00FC24F4">
        <w:t xml:space="preserve"> </w:t>
      </w:r>
      <w:r w:rsidRPr="00953504">
        <w:t>transpordisüsteemide tõhusamale toimimisele, suuremale liiklusohutusele ja keskkonnasäästlikkusele. Seetõttu on oluline tagada tihe koostöö kõigi osa</w:t>
      </w:r>
      <w:r w:rsidR="00105F64">
        <w:t>liste</w:t>
      </w:r>
      <w:r w:rsidRPr="00953504">
        <w:t xml:space="preserve"> vahel, et seaduse rakendamine oleks sujuv ja tõhus.</w:t>
      </w:r>
    </w:p>
    <w:p w:rsidR="00953504" w:rsidP="000D1218" w:rsidRDefault="00953504" w14:paraId="28F36025" w14:textId="77777777">
      <w:pPr>
        <w:jc w:val="both"/>
      </w:pPr>
    </w:p>
    <w:p w:rsidRPr="00602216" w:rsidR="007F7AD7" w:rsidP="000D1218" w:rsidRDefault="00FB0480" w14:paraId="4259F01B" w14:textId="79FD44FF">
      <w:pPr>
        <w:jc w:val="both"/>
      </w:pPr>
      <w:r w:rsidRPr="00B02981">
        <w:t>Andmevaldajate kulud andmete kättesaadavaks tegemise</w:t>
      </w:r>
      <w:r w:rsidR="00907B8F">
        <w:t>ks</w:t>
      </w:r>
      <w:r w:rsidRPr="00B02981">
        <w:t xml:space="preserve"> riiklikus juurdepääsupunktis sõltu</w:t>
      </w:r>
      <w:r>
        <w:t>vad</w:t>
      </w:r>
      <w:r w:rsidRPr="00B02981">
        <w:t xml:space="preserve"> nende </w:t>
      </w:r>
      <w:proofErr w:type="spellStart"/>
      <w:r w:rsidRPr="00B02981" w:rsidR="00AC6212">
        <w:t>digit</w:t>
      </w:r>
      <w:r w:rsidR="00AC6212">
        <w:t>eerimise</w:t>
      </w:r>
      <w:proofErr w:type="spellEnd"/>
      <w:r w:rsidRPr="00B02981" w:rsidR="00AC6212">
        <w:t xml:space="preserve"> </w:t>
      </w:r>
      <w:r w:rsidRPr="00B02981">
        <w:t xml:space="preserve">tasemest ning </w:t>
      </w:r>
      <w:r>
        <w:t xml:space="preserve">andmete masinloetaval kujul jagamise võimalikkusest. </w:t>
      </w:r>
      <w:r w:rsidRPr="00602216" w:rsidR="000F1234">
        <w:t>Seaduse rakendami</w:t>
      </w:r>
      <w:r>
        <w:t xml:space="preserve">ne toob kaasa kulusid nii </w:t>
      </w:r>
      <w:r w:rsidRPr="00B02981">
        <w:t>kohalikele omavalit</w:t>
      </w:r>
      <w:r w:rsidR="00907B8F">
        <w:t>s</w:t>
      </w:r>
      <w:r w:rsidRPr="00B02981">
        <w:t>ustele</w:t>
      </w:r>
      <w:r w:rsidRPr="00602216" w:rsidR="000F1234">
        <w:t xml:space="preserve">, </w:t>
      </w:r>
      <w:r w:rsidR="00FC24F4">
        <w:t>mis</w:t>
      </w:r>
      <w:r w:rsidRPr="00602216" w:rsidR="000F1234">
        <w:t xml:space="preserve"> on </w:t>
      </w:r>
      <w:r w:rsidR="00EB4C4A">
        <w:t>TEN-T määruse</w:t>
      </w:r>
      <w:r w:rsidRPr="00602216" w:rsidR="000F1234">
        <w:t xml:space="preserve"> mõistes mä</w:t>
      </w:r>
      <w:r>
        <w:t>äratud</w:t>
      </w:r>
      <w:r w:rsidRPr="00602216" w:rsidR="000F1234">
        <w:t xml:space="preserve"> linnatranspordisõlmeks (Tallinn ja Tartu)</w:t>
      </w:r>
      <w:r w:rsidR="00DC6081">
        <w:t>,</w:t>
      </w:r>
      <w:r w:rsidRPr="00602216" w:rsidR="000F1234">
        <w:t xml:space="preserve"> </w:t>
      </w:r>
      <w:r>
        <w:t>kui ka</w:t>
      </w:r>
      <w:r w:rsidRPr="00602216">
        <w:t xml:space="preserve"> </w:t>
      </w:r>
      <w:r w:rsidRPr="00602216" w:rsidR="00C05FFA">
        <w:t>teeomanikele</w:t>
      </w:r>
      <w:r w:rsidRPr="00602216" w:rsidR="000F1234">
        <w:t xml:space="preserve">, kelle haldusalasse jäävad üleeuroopalised põhi- ja </w:t>
      </w:r>
      <w:proofErr w:type="spellStart"/>
      <w:r w:rsidRPr="00602216" w:rsidR="000F1234">
        <w:t>üldvõrgumaanteed</w:t>
      </w:r>
      <w:proofErr w:type="spellEnd"/>
      <w:r w:rsidRPr="00602216" w:rsidR="00C05FFA">
        <w:t xml:space="preserve"> (</w:t>
      </w:r>
      <w:r>
        <w:t xml:space="preserve">sh </w:t>
      </w:r>
      <w:r w:rsidRPr="00602216" w:rsidR="00C05FFA">
        <w:t>TRAM</w:t>
      </w:r>
      <w:r w:rsidR="007F7AD7">
        <w:t>, Tallinn, Pärnu, Haapsalu, Jõhvi ja Narva</w:t>
      </w:r>
      <w:r w:rsidRPr="00602216" w:rsidR="00C05FFA">
        <w:t>)</w:t>
      </w:r>
      <w:r>
        <w:t xml:space="preserve">. </w:t>
      </w:r>
      <w:r w:rsidR="007F7AD7">
        <w:t>Ee</w:t>
      </w:r>
      <w:r w:rsidR="00FC24F4">
        <w:t>s</w:t>
      </w:r>
      <w:r w:rsidR="007F7AD7">
        <w:t>pool nimetatud osa</w:t>
      </w:r>
      <w:r w:rsidR="00FC24F4">
        <w:t>listel</w:t>
      </w:r>
      <w:r w:rsidRPr="00FB0480">
        <w:t xml:space="preserve"> on kohustus tagada, et </w:t>
      </w:r>
      <w:r w:rsidR="002A2864">
        <w:t xml:space="preserve">ITS </w:t>
      </w:r>
      <w:r w:rsidRPr="00FB0480">
        <w:t xml:space="preserve">direktiivis ning Euroopa Komisjoni spetsifikatsioonides </w:t>
      </w:r>
      <w:r w:rsidR="00DC6081">
        <w:t>nimetatud</w:t>
      </w:r>
      <w:r w:rsidRPr="00FB0480">
        <w:t xml:space="preserve"> andmelii</w:t>
      </w:r>
      <w:r w:rsidR="007E6A6F">
        <w:t>kidele vastavad andmed</w:t>
      </w:r>
      <w:r w:rsidRPr="00FB0480">
        <w:t xml:space="preserve"> oleksid kättesaadava</w:t>
      </w:r>
      <w:r>
        <w:t>ks tehtud</w:t>
      </w:r>
      <w:r w:rsidRPr="007F7AD7" w:rsidR="007F7AD7">
        <w:t>.</w:t>
      </w:r>
    </w:p>
    <w:p w:rsidRPr="00602216" w:rsidR="00DF6674" w:rsidP="000D1218" w:rsidRDefault="00DF6674" w14:paraId="71F5F38D" w14:textId="77777777">
      <w:pPr>
        <w:jc w:val="both"/>
      </w:pPr>
    </w:p>
    <w:p w:rsidRPr="00602216" w:rsidR="007F7AD7" w:rsidP="007F7AD7" w:rsidRDefault="006D727D" w14:paraId="69C4B27F" w14:textId="1C04E8D9">
      <w:pPr>
        <w:jc w:val="both"/>
      </w:pPr>
      <w:r w:rsidRPr="00602216">
        <w:t xml:space="preserve">Kohalikud omavalitsused, </w:t>
      </w:r>
      <w:r w:rsidR="00FC24F4">
        <w:t>mille</w:t>
      </w:r>
      <w:r w:rsidRPr="00602216">
        <w:t xml:space="preserve"> haldusalasse jäävad üleeuroopalised </w:t>
      </w:r>
      <w:proofErr w:type="spellStart"/>
      <w:r w:rsidRPr="00602216">
        <w:t>üldvõrgumaanteed</w:t>
      </w:r>
      <w:proofErr w:type="spellEnd"/>
      <w:r w:rsidR="007F7AD7">
        <w:t xml:space="preserve"> (Pärnu, Haapsalu, Jõhvi ja Narva)</w:t>
      </w:r>
      <w:r w:rsidR="00FC24F4">
        <w:t>,</w:t>
      </w:r>
      <w:r w:rsidRPr="00602216">
        <w:t xml:space="preserve"> saavad oma andmed kättesaadavaks teha TarkTee.ee veebilehe sisestusmooduli</w:t>
      </w:r>
      <w:r w:rsidR="00DC6081">
        <w:t xml:space="preserve"> kaudu</w:t>
      </w:r>
      <w:r w:rsidRPr="00602216">
        <w:t xml:space="preserve">. Andmete edastus nimetatud sisestusmooduli </w:t>
      </w:r>
      <w:r w:rsidR="00DC6081">
        <w:t xml:space="preserve">kaudu </w:t>
      </w:r>
      <w:r w:rsidRPr="00602216">
        <w:t>ei too kohalikele omavalit</w:t>
      </w:r>
      <w:r w:rsidR="00907B8F">
        <w:t>s</w:t>
      </w:r>
      <w:r w:rsidRPr="00602216">
        <w:t xml:space="preserve">ustele kaasa </w:t>
      </w:r>
      <w:r w:rsidR="00DC6081">
        <w:t>töö</w:t>
      </w:r>
      <w:r w:rsidRPr="00602216">
        <w:t>koormuse</w:t>
      </w:r>
      <w:r w:rsidRPr="00602216" w:rsidR="00031B1E">
        <w:t xml:space="preserve"> ega kulude</w:t>
      </w:r>
      <w:r w:rsidRPr="00602216">
        <w:t xml:space="preserve"> </w:t>
      </w:r>
      <w:r w:rsidR="00DC6081">
        <w:t>kasvu</w:t>
      </w:r>
      <w:r w:rsidRPr="00602216">
        <w:t xml:space="preserve">. </w:t>
      </w:r>
      <w:r w:rsidRPr="007F7AD7" w:rsidR="007F7AD7">
        <w:t>Samas ei ole tegemist täiesti uue kohustusega, enamik</w:t>
      </w:r>
      <w:r w:rsidR="00FC24F4">
        <w:t xml:space="preserve">ku </w:t>
      </w:r>
      <w:r w:rsidRPr="007F7AD7" w:rsidR="007F7AD7">
        <w:t>ITS direktiiviga nõutud andme</w:t>
      </w:r>
      <w:r w:rsidR="00FC24F4">
        <w:t>i</w:t>
      </w:r>
      <w:r w:rsidR="007E6A6F">
        <w:t>d</w:t>
      </w:r>
      <w:r w:rsidRPr="007F7AD7" w:rsidR="007F7AD7">
        <w:t xml:space="preserve"> tuleb kohalikel omavalitsustel juba praegu esitada majandus- ja taristuministri 5. jaanuari 2015. a määruse nr 1 „Liikluspiirangute avalikustamise ja liikluskeelu alasse loa taotlemise ja loa väljastamise kord“</w:t>
      </w:r>
      <w:r w:rsidR="00FC24F4">
        <w:t xml:space="preserve"> järgi</w:t>
      </w:r>
      <w:r w:rsidRPr="007F7AD7" w:rsidR="007F7AD7">
        <w:t>. Seetõttu piirdub mõju peamiselt andmete vormistamise ja avaldamise viisi kohandamisega, mitte uute andmekogumite loomisega.</w:t>
      </w:r>
    </w:p>
    <w:p w:rsidR="00DF6674" w:rsidP="000D1218" w:rsidRDefault="00DF6674" w14:paraId="4B1DE192" w14:textId="77777777">
      <w:pPr>
        <w:jc w:val="both"/>
        <w:rPr>
          <w:highlight w:val="yellow"/>
        </w:rPr>
      </w:pPr>
    </w:p>
    <w:p w:rsidRPr="00BE6937" w:rsidR="00031B1E" w:rsidP="000D1218" w:rsidRDefault="00DF6674" w14:paraId="5C1D21BD" w14:textId="7F7ACD79">
      <w:pPr>
        <w:jc w:val="both"/>
      </w:pPr>
      <w:r w:rsidRPr="00BE6937">
        <w:t>ITS direktiivi nõuete täitmisel tekivad andmete kättesaadavaks tegemisega suurimad kulud linnatranspordisõlmedel (Tallinn ja Tartu)</w:t>
      </w:r>
      <w:r w:rsidR="007F7AD7">
        <w:t xml:space="preserve"> </w:t>
      </w:r>
      <w:r w:rsidRPr="00BE6937">
        <w:t>ning samuti jää</w:t>
      </w:r>
      <w:r w:rsidRPr="00BE6937" w:rsidR="006D727D">
        <w:t>b Tal</w:t>
      </w:r>
      <w:r w:rsidRPr="00BE6937" w:rsidR="00EB4C4A">
        <w:t>l</w:t>
      </w:r>
      <w:r w:rsidRPr="00BE6937" w:rsidR="006D727D">
        <w:t>inna</w:t>
      </w:r>
      <w:r w:rsidRPr="00BE6937">
        <w:t xml:space="preserve"> haldusalasse üleeuro</w:t>
      </w:r>
      <w:r w:rsidRPr="00BE6937" w:rsidR="00BE6937">
        <w:t>o</w:t>
      </w:r>
      <w:r w:rsidRPr="00BE6937">
        <w:t>pali</w:t>
      </w:r>
      <w:r w:rsidRPr="00BE6937" w:rsidR="006D727D">
        <w:t>ne</w:t>
      </w:r>
      <w:r w:rsidRPr="00BE6937">
        <w:t xml:space="preserve"> põhivõrgumaantee</w:t>
      </w:r>
      <w:r w:rsidRPr="00BE6937" w:rsidR="006D727D">
        <w:t>.</w:t>
      </w:r>
      <w:r w:rsidR="007F7AD7">
        <w:t xml:space="preserve"> Andmete kättesaadavaks tegemine toob osa</w:t>
      </w:r>
      <w:r w:rsidR="00FC24F4">
        <w:t>listele kaasa</w:t>
      </w:r>
      <w:r w:rsidR="007F7AD7">
        <w:t xml:space="preserve"> ajutise töökoormuse kasvu ja ühekordsed kulud.</w:t>
      </w:r>
      <w:r w:rsidRPr="00BE6937">
        <w:t xml:space="preserve"> </w:t>
      </w:r>
      <w:r w:rsidRPr="00BE6937" w:rsidR="00031B1E">
        <w:t xml:space="preserve">Konkreetsed kulud sõltuvad </w:t>
      </w:r>
      <w:proofErr w:type="spellStart"/>
      <w:r w:rsidRPr="00BE6937" w:rsidR="00AC6212">
        <w:t>digiteer</w:t>
      </w:r>
      <w:r w:rsidR="00AC6212">
        <w:t>imise</w:t>
      </w:r>
      <w:proofErr w:type="spellEnd"/>
      <w:r w:rsidRPr="00BE6937" w:rsidR="00AC6212">
        <w:t xml:space="preserve"> </w:t>
      </w:r>
      <w:r w:rsidRPr="00BE6937" w:rsidR="00031B1E">
        <w:t>tasemest ning andmete olemasolust ja kättesaadavus</w:t>
      </w:r>
      <w:r w:rsidR="00FC24F4">
        <w:t>es</w:t>
      </w:r>
      <w:r w:rsidRPr="00BE6937" w:rsidR="00031B1E">
        <w:t>t. Need tegurid määravad, kas andmeid saab riikliku juurdepääsupunkti kaudu masinloetaval kujul kättesaadavaks teha ning millised kulud sellega kaasnevad.</w:t>
      </w:r>
    </w:p>
    <w:p w:rsidR="00031B1E" w:rsidP="000D1218" w:rsidRDefault="00031B1E" w14:paraId="07367D35" w14:textId="77777777">
      <w:pPr>
        <w:jc w:val="both"/>
        <w:rPr>
          <w:highlight w:val="yellow"/>
        </w:rPr>
      </w:pPr>
    </w:p>
    <w:p w:rsidR="00031B1E" w:rsidP="000D1218" w:rsidRDefault="00031B1E" w14:paraId="794E1785" w14:textId="40FF16E0">
      <w:pPr>
        <w:jc w:val="both"/>
      </w:pPr>
      <w:r w:rsidRPr="00D74A34">
        <w:t>Lisaks ee</w:t>
      </w:r>
      <w:r w:rsidRPr="00D74A34" w:rsidR="00DC6081">
        <w:t>s</w:t>
      </w:r>
      <w:r w:rsidRPr="00D74A34">
        <w:t xml:space="preserve">pool nimetatud linnatranspordisõlmedele tuleb </w:t>
      </w:r>
      <w:proofErr w:type="spellStart"/>
      <w:r w:rsidRPr="00D74A34">
        <w:t>TRAMil</w:t>
      </w:r>
      <w:proofErr w:type="spellEnd"/>
      <w:r w:rsidRPr="00D74A34">
        <w:t xml:space="preserve"> kättesaadavaks teha </w:t>
      </w:r>
      <w:r w:rsidRPr="00D74A34" w:rsidR="00DC6081">
        <w:t xml:space="preserve">rohkem </w:t>
      </w:r>
      <w:r w:rsidRPr="008B6A9B">
        <w:t>andmeliike</w:t>
      </w:r>
      <w:r w:rsidRPr="008B6A9B" w:rsidR="007E6A6F">
        <w:t xml:space="preserve"> </w:t>
      </w:r>
      <w:r w:rsidRPr="008B6A9B" w:rsidR="00FC24F4">
        <w:t xml:space="preserve">ja nendele </w:t>
      </w:r>
      <w:r w:rsidRPr="008B6A9B" w:rsidR="007E6A6F">
        <w:t>vastavaid andmeid</w:t>
      </w:r>
      <w:r w:rsidRPr="00D74A34">
        <w:t xml:space="preserve"> ning täita pädeva asutuse rolli ITS direktiivi nõuete täitmiseks. Seaduse rakendamisel kasvab </w:t>
      </w:r>
      <w:proofErr w:type="spellStart"/>
      <w:r w:rsidRPr="00D74A34">
        <w:t>TRAMis</w:t>
      </w:r>
      <w:proofErr w:type="spellEnd"/>
      <w:r w:rsidRPr="00D74A34">
        <w:t xml:space="preserve"> pädeva asutuse ülesannete täitmisega töökoormus hinnanguliselt 0,5 FTE (täistööajaga töötaja ekvivalent)</w:t>
      </w:r>
      <w:r w:rsidRPr="00D74A34" w:rsidR="00636EE0">
        <w:t>, millega kaasneb</w:t>
      </w:r>
      <w:r w:rsidR="00636EE0">
        <w:t xml:space="preserve"> iga</w:t>
      </w:r>
      <w:r w:rsidR="00FC24F4">
        <w:t>l</w:t>
      </w:r>
      <w:r w:rsidR="00636EE0">
        <w:t xml:space="preserve"> aasta</w:t>
      </w:r>
      <w:r w:rsidR="00FC24F4">
        <w:t>l</w:t>
      </w:r>
      <w:r w:rsidRPr="00D74A34" w:rsidR="00636EE0">
        <w:t xml:space="preserve"> </w:t>
      </w:r>
      <w:r w:rsidR="00FC24F4">
        <w:t>lisa</w:t>
      </w:r>
      <w:r w:rsidR="00636EE0">
        <w:t xml:space="preserve">kulu </w:t>
      </w:r>
      <w:r w:rsidRPr="00D74A34" w:rsidR="00636EE0">
        <w:t>24</w:t>
      </w:r>
      <w:r w:rsidR="00FC24F4">
        <w:t> </w:t>
      </w:r>
      <w:r w:rsidRPr="00D74A34" w:rsidR="00636EE0">
        <w:t>000</w:t>
      </w:r>
      <w:r w:rsidR="00FC24F4">
        <w:t xml:space="preserve"> </w:t>
      </w:r>
      <w:r w:rsidRPr="00D74A34" w:rsidR="00636EE0">
        <w:t>€.</w:t>
      </w:r>
      <w:r w:rsidRPr="00D74A34">
        <w:t xml:space="preserve"> </w:t>
      </w:r>
      <w:r w:rsidR="00636EE0">
        <w:t xml:space="preserve">Seoses sellega on </w:t>
      </w:r>
      <w:proofErr w:type="spellStart"/>
      <w:r w:rsidRPr="00D74A34">
        <w:t>TRAMil</w:t>
      </w:r>
      <w:proofErr w:type="spellEnd"/>
      <w:r w:rsidRPr="00D74A34">
        <w:t xml:space="preserve"> alates 2026. aastast vaja </w:t>
      </w:r>
      <w:r w:rsidRPr="00D74A34" w:rsidR="00DC6081">
        <w:t>lisatööjõudu ja -rah</w:t>
      </w:r>
      <w:r w:rsidRPr="00D74A34" w:rsidR="00636EE0">
        <w:t>a</w:t>
      </w:r>
      <w:r w:rsidRPr="00D74A34">
        <w:t>.</w:t>
      </w:r>
      <w:r w:rsidR="00D74A34">
        <w:t xml:space="preserve"> Vahendid planeeritakse 2026. aasta eelarvesse.</w:t>
      </w:r>
    </w:p>
    <w:p w:rsidR="009A4386" w:rsidP="000D1218" w:rsidRDefault="009A4386" w14:paraId="1A65908F" w14:textId="77777777">
      <w:pPr>
        <w:jc w:val="both"/>
      </w:pPr>
    </w:p>
    <w:p w:rsidR="000352FC" w:rsidP="000D1218" w:rsidRDefault="00DC6081" w14:paraId="77D9FDD2" w14:textId="1792120C">
      <w:pPr>
        <w:jc w:val="both"/>
      </w:pPr>
      <w:r>
        <w:t>Muudatuste rakendamine ei too</w:t>
      </w:r>
      <w:r w:rsidR="003C79FC">
        <w:t xml:space="preserve"> </w:t>
      </w:r>
      <w:r w:rsidR="00031B1E">
        <w:t xml:space="preserve">otseselt </w:t>
      </w:r>
      <w:r w:rsidR="003C79FC">
        <w:t>tulusid riigieelarvesse</w:t>
      </w:r>
      <w:r w:rsidR="00031B1E">
        <w:t xml:space="preserve">, kuid </w:t>
      </w:r>
      <w:r w:rsidR="00FB0480">
        <w:t>tuleb rõhutada,</w:t>
      </w:r>
      <w:r w:rsidR="00031B1E">
        <w:t xml:space="preserve"> et a</w:t>
      </w:r>
      <w:r w:rsidRPr="00031B1E" w:rsidR="00031B1E">
        <w:t>ndmevaldajal on õigus otsustada, kas andmed tehakse kättesaadavaks tasuta või tasu eest. Otsuse tegemisel tuleks lähtuda ITS direktiivi põhimõttest, mille kohaselt tuleks andmed võimaluse</w:t>
      </w:r>
      <w:r>
        <w:t xml:space="preserve"> korra</w:t>
      </w:r>
      <w:r w:rsidRPr="00031B1E" w:rsidR="00031B1E">
        <w:t>l teha kättesaadavaks tasuta.</w:t>
      </w:r>
    </w:p>
    <w:p w:rsidR="000352FC" w:rsidP="000D1218" w:rsidRDefault="000352FC" w14:paraId="5DE034EF" w14:textId="77777777">
      <w:pPr>
        <w:jc w:val="both"/>
      </w:pPr>
    </w:p>
    <w:p w:rsidRPr="0032191F" w:rsidR="009D09DD" w:rsidP="000D1218" w:rsidRDefault="0032191F" w14:paraId="09E04BA2" w14:textId="3F4C44DC">
      <w:pPr>
        <w:rPr>
          <w:b/>
          <w:bCs/>
        </w:rPr>
      </w:pPr>
      <w:r w:rsidRPr="0032191F">
        <w:rPr>
          <w:b/>
          <w:bCs/>
        </w:rPr>
        <w:t xml:space="preserve">8. </w:t>
      </w:r>
      <w:r w:rsidRPr="0032191F" w:rsidR="009D09DD">
        <w:rPr>
          <w:b/>
          <w:bCs/>
        </w:rPr>
        <w:t>Rakendusaktid</w:t>
      </w:r>
    </w:p>
    <w:p w:rsidR="00DC6081" w:rsidP="000D1218" w:rsidRDefault="00DC6081" w14:paraId="4B9507B9" w14:textId="77777777"/>
    <w:p w:rsidR="000352FC" w:rsidP="000D1218" w:rsidRDefault="000352FC" w14:paraId="1FB789FC" w14:textId="4F2135C7">
      <w:r>
        <w:t>Seaduse vastuvõtmisel ei ole vaja kehtestada uusi ega muuta rakendusakte.</w:t>
      </w:r>
    </w:p>
    <w:p w:rsidR="009D09DD" w:rsidP="000D1218" w:rsidRDefault="009D09DD" w14:paraId="446F3E22" w14:textId="77777777">
      <w:pPr>
        <w:ind w:left="284" w:hanging="284"/>
        <w:rPr>
          <w:b/>
          <w:bCs/>
        </w:rPr>
      </w:pPr>
    </w:p>
    <w:p w:rsidR="009D09DD" w:rsidP="000D1218" w:rsidRDefault="009D09DD" w14:paraId="39B6B50F" w14:textId="78BBEC64">
      <w:pPr>
        <w:ind w:left="284" w:hanging="284"/>
        <w:rPr>
          <w:b/>
          <w:bCs/>
        </w:rPr>
      </w:pPr>
      <w:r>
        <w:rPr>
          <w:b/>
          <w:bCs/>
        </w:rPr>
        <w:t>9. Seaduse jõustumine</w:t>
      </w:r>
    </w:p>
    <w:p w:rsidR="009D09DD" w:rsidP="000D1218" w:rsidRDefault="009D09DD" w14:paraId="38902A53" w14:textId="77777777">
      <w:pPr>
        <w:ind w:left="284" w:hanging="284"/>
        <w:rPr>
          <w:b/>
          <w:bCs/>
        </w:rPr>
      </w:pPr>
    </w:p>
    <w:p w:rsidRPr="000352FC" w:rsidR="000352FC" w:rsidP="000D1218" w:rsidRDefault="000352FC" w14:paraId="69350ACE" w14:textId="56C23310">
      <w:pPr>
        <w:ind w:left="284" w:hanging="284"/>
      </w:pPr>
      <w:r>
        <w:t xml:space="preserve">Seadus </w:t>
      </w:r>
      <w:r w:rsidR="3511DDA9">
        <w:t>j</w:t>
      </w:r>
      <w:r>
        <w:t>õustub</w:t>
      </w:r>
      <w:r w:rsidR="0026400D">
        <w:t xml:space="preserve"> 21. detsembril 2025</w:t>
      </w:r>
      <w:r w:rsidR="00BE6937">
        <w:t xml:space="preserve">, mis on direktiivi </w:t>
      </w:r>
      <w:r w:rsidRPr="002D0187" w:rsidR="002D0187">
        <w:t xml:space="preserve">2023/2661/EL </w:t>
      </w:r>
      <w:r w:rsidR="00BE6937">
        <w:t>ülevõtmise tähtaeg.</w:t>
      </w:r>
    </w:p>
    <w:p w:rsidR="000352FC" w:rsidP="000D1218" w:rsidRDefault="000352FC" w14:paraId="325959C2" w14:textId="77777777">
      <w:pPr>
        <w:ind w:left="284" w:hanging="284"/>
        <w:rPr>
          <w:b/>
          <w:bCs/>
        </w:rPr>
      </w:pPr>
    </w:p>
    <w:p w:rsidRPr="009D09DD" w:rsidR="009D09DD" w:rsidP="000D1218" w:rsidRDefault="009D09DD" w14:paraId="601E1B75" w14:textId="68DAB916">
      <w:pPr>
        <w:ind w:left="284" w:hanging="284"/>
        <w:rPr>
          <w:b/>
          <w:bCs/>
        </w:rPr>
      </w:pPr>
      <w:r>
        <w:rPr>
          <w:b/>
          <w:bCs/>
        </w:rPr>
        <w:t>10. Eelnõu koostamine, huvirühmade kaasamine ja avalik konsultatsioon</w:t>
      </w:r>
    </w:p>
    <w:p w:rsidR="009D09DD" w:rsidP="000D1218" w:rsidRDefault="009D09DD" w14:paraId="36A3D8DF" w14:textId="77777777">
      <w:pPr>
        <w:jc w:val="both"/>
      </w:pPr>
    </w:p>
    <w:p w:rsidR="00E95DDA" w:rsidP="00323279" w:rsidRDefault="00E95DDA" w14:paraId="7A72832D" w14:textId="5C6B5342">
      <w:pPr>
        <w:jc w:val="both"/>
      </w:pPr>
      <w:bookmarkStart w:name="_Hlk196142721" w:id="15"/>
      <w:r>
        <w:t>Eelnõu esitati kooskõlastamiseks Regionaal- ja Põllumajandusministeeriumile, Majandus- ja Kommunikatsiooniministeeriumile</w:t>
      </w:r>
      <w:r w:rsidR="001C493B">
        <w:t xml:space="preserve">, </w:t>
      </w:r>
      <w:r>
        <w:t>Justiits- ja Digiministeeriumile</w:t>
      </w:r>
      <w:r w:rsidR="001C493B">
        <w:t xml:space="preserve"> ning Eesti Linnade ja Valdade Liidule</w:t>
      </w:r>
      <w:r w:rsidR="006E54C9">
        <w:t xml:space="preserve">. </w:t>
      </w:r>
      <w:r>
        <w:t xml:space="preserve">Lisaks </w:t>
      </w:r>
      <w:r w:rsidR="006E54C9">
        <w:t xml:space="preserve">esitati </w:t>
      </w:r>
      <w:r>
        <w:t>eelnõu arvamuse andmiseks</w:t>
      </w:r>
      <w:r w:rsidR="006E54C9">
        <w:t xml:space="preserve"> </w:t>
      </w:r>
      <w:r>
        <w:t xml:space="preserve">Tallinna Linnavalitsusele, Tartu Linnavalitsusele, Transpordiametile, Riigi Infosüsteemi Ametile, Eesti Infotehnoloogia ja Telekommunikatsiooni Liidule. </w:t>
      </w:r>
      <w:r w:rsidR="006E54C9">
        <w:t>Märkused esitasid</w:t>
      </w:r>
      <w:r>
        <w:t xml:space="preserve"> Justiits- ja Digiministeerium, Transpordiamet ja Riigi Infosüsteemi Amet. Märkustega arvestamise tabel on lisatud seletuskirjale. </w:t>
      </w:r>
    </w:p>
    <w:p w:rsidR="00E95DDA" w:rsidP="00323279" w:rsidRDefault="00E95DDA" w14:paraId="7439DB95" w14:textId="77777777">
      <w:pPr>
        <w:jc w:val="both"/>
      </w:pPr>
    </w:p>
    <w:bookmarkEnd w:id="15"/>
    <w:p w:rsidRPr="006A65D1" w:rsidR="00602216" w:rsidP="00323279" w:rsidRDefault="00602216" w14:paraId="398F8FE0" w14:textId="7ED9DE0D">
      <w:pPr>
        <w:jc w:val="both"/>
        <w:rPr>
          <w:sz w:val="22"/>
          <w:szCs w:val="22"/>
        </w:rPr>
      </w:pPr>
    </w:p>
    <w:sectPr w:rsidRPr="006A65D1" w:rsidR="00602216" w:rsidSect="006B234F">
      <w:footerReference w:type="default" r:id="rId18"/>
      <w:pgSz w:w="11906" w:h="16838" w:orient="portrait"/>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PL" w:author="Pilleriin Lindsalu - JUSTDIGI" w:date="2025-09-09T10:00:00Z" w:id="4">
    <w:p w:rsidR="00866CAC" w:rsidP="00866CAC" w:rsidRDefault="00866CAC" w14:paraId="2581B508" w14:textId="77777777">
      <w:pPr>
        <w:pStyle w:val="Kommentaaritekst"/>
      </w:pPr>
      <w:r>
        <w:rPr>
          <w:rStyle w:val="Kommentaariviide"/>
        </w:rPr>
        <w:annotationRef/>
      </w:r>
      <w:r>
        <w:t>Soovitame halduskoormust puudutavat infot veidi täpsustada. Võimalik sõnastus on lisatud jäljega.</w:t>
      </w:r>
    </w:p>
  </w:comment>
  <w:comment w:initials="PL" w:author="Pilleriin Lindsalu - JUSTDIGI" w:date="2025-09-09T10:02:00Z" w:id="11">
    <w:p w:rsidR="00D72BD6" w:rsidP="00D72BD6" w:rsidRDefault="00D72BD6" w14:paraId="65FADF35" w14:textId="77777777">
      <w:pPr>
        <w:pStyle w:val="Kommentaaritekst"/>
      </w:pPr>
      <w:r>
        <w:rPr>
          <w:rStyle w:val="Kommentaariviide"/>
        </w:rPr>
        <w:annotationRef/>
      </w:r>
      <w:r>
        <w:t xml:space="preserve">Majandusliku mõjuna kirjeldatakse praegu üksnes soovitud kaudset positiivset mõju, mida muudatustega loodetakse saavutada. Juhime tähelepanu, et objektiivsuse huvides tuleks välja tuua ka risk, et liiklus- ja liikuvusandmete avalikustamine ei pruugi väljenduda uute ärivõimaluste ja teenuste loomises. Andmete avalikustamine loob selleks üksnes eelduse, kuid tegelik tulemus ja mõju avalduvad tulevikus. Palume olla mõjuanalüüsi hinnangutes võimalikult objektiivne ning positiivse mõju kõrval käsitleda ka riske. </w:t>
      </w:r>
    </w:p>
    <w:p w:rsidR="00D72BD6" w:rsidP="00D72BD6" w:rsidRDefault="00D72BD6" w14:paraId="584F258C" w14:textId="77777777">
      <w:pPr>
        <w:pStyle w:val="Kommentaaritekst"/>
      </w:pPr>
      <w:r>
        <w:t xml:space="preserve">Hea, kui saaksite prognoosida või tuua näiteid teistest riikidest, milliste teenuste loomisele nimetatud andmed kaasa aitavad. </w:t>
      </w:r>
    </w:p>
  </w:comment>
  <w:comment xmlns:w="http://schemas.openxmlformats.org/wordprocessingml/2006/main" w:initials="KJ" w:author="Kärt Voor - JUSTDIGI" w:date="2025-09-15T15:23:11" w:id="1356799487">
    <w:p xmlns:w14="http://schemas.microsoft.com/office/word/2010/wordml" xmlns:w="http://schemas.openxmlformats.org/wordprocessingml/2006/main" w:rsidR="4694285E" w:rsidRDefault="2FFD70CC" w14:paraId="66C10E44" w14:textId="51D3DF71">
      <w:pPr>
        <w:pStyle w:val="CommentText"/>
      </w:pPr>
      <w:r>
        <w:rPr>
          <w:rStyle w:val="CommentReference"/>
        </w:rPr>
        <w:annotationRef/>
      </w:r>
      <w:r w:rsidRPr="0E6A23FA" w:rsidR="47B8825E">
        <w:t>Palume RT avaldamismärget ajakohastada, sest see märge on aegunud. EN § 2 kohasele jõustumisajale vastab redaktsioon avaldamismärkega RT I, 09.01.2025, 9.</w:t>
      </w:r>
    </w:p>
  </w:comment>
  <w:comment xmlns:w="http://schemas.openxmlformats.org/wordprocessingml/2006/main" w:initials="KJ" w:author="Kärt Voor - JUSTDIGI" w:date="2025-09-15T15:40:26" w:id="277790264">
    <w:p xmlns:w14="http://schemas.microsoft.com/office/word/2010/wordml" xmlns:w="http://schemas.openxmlformats.org/wordprocessingml/2006/main" w:rsidR="61C34591" w:rsidRDefault="3817FAA8" w14:paraId="53748CCA" w14:textId="128F0D97">
      <w:pPr>
        <w:pStyle w:val="CommentText"/>
      </w:pPr>
      <w:r>
        <w:rPr>
          <w:rStyle w:val="CommentReference"/>
        </w:rPr>
        <w:annotationRef/>
      </w:r>
      <w:r w:rsidRPr="7D854310" w:rsidR="11A0C37F">
        <w:t>En § 1 p-de 1 ja 2 asukohad tuleb vahetada.</w:t>
      </w:r>
    </w:p>
  </w:comment>
</w:comments>
</file>

<file path=word/commentsExtended.xml><?xml version="1.0" encoding="utf-8"?>
<w15:commentsEx xmlns:mc="http://schemas.openxmlformats.org/markup-compatibility/2006" xmlns:w15="http://schemas.microsoft.com/office/word/2012/wordml" mc:Ignorable="w15">
  <w15:commentEx w15:done="0" w15:paraId="2581B508"/>
  <w15:commentEx w15:done="0" w15:paraId="584F258C"/>
  <w15:commentEx w15:done="0" w15:paraId="66C10E44"/>
  <w15:commentEx w15:done="0" w15:paraId="53748CCA"/>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D15B781" w16cex:dateUtc="2025-09-09T07:00:00Z"/>
  <w16cex:commentExtensible w16cex:durableId="66A8B11A" w16cex:dateUtc="2025-09-09T07:02:00Z"/>
  <w16cex:commentExtensible w16cex:durableId="14517D5F" w16cex:dateUtc="2025-09-15T12:23:11.281Z"/>
  <w16cex:commentExtensible w16cex:durableId="26B58474" w16cex:dateUtc="2025-09-15T12:40:26.066Z"/>
</w16cex:commentsExtensible>
</file>

<file path=word/commentsIds.xml><?xml version="1.0" encoding="utf-8"?>
<w16cid:commentsIds xmlns:mc="http://schemas.openxmlformats.org/markup-compatibility/2006" xmlns:w16cid="http://schemas.microsoft.com/office/word/2016/wordml/cid" mc:Ignorable="w16cid">
  <w16cid:commentId w16cid:paraId="2581B508" w16cid:durableId="5D15B781"/>
  <w16cid:commentId w16cid:paraId="584F258C" w16cid:durableId="66A8B11A"/>
  <w16cid:commentId w16cid:paraId="66C10E44" w16cid:durableId="14517D5F"/>
  <w16cid:commentId w16cid:paraId="53748CCA" w16cid:durableId="26B5847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03F62" w:rsidP="008940FB" w:rsidRDefault="00B03F62" w14:paraId="1536D5DF" w14:textId="77777777">
      <w:r>
        <w:separator/>
      </w:r>
    </w:p>
  </w:endnote>
  <w:endnote w:type="continuationSeparator" w:id="0">
    <w:p w:rsidR="00B03F62" w:rsidP="008940FB" w:rsidRDefault="00B03F62" w14:paraId="62D6423E" w14:textId="77777777">
      <w:r>
        <w:continuationSeparator/>
      </w:r>
    </w:p>
  </w:endnote>
  <w:endnote w:type="continuationNotice" w:id="1">
    <w:p w:rsidR="00B03F62" w:rsidRDefault="00B03F62" w14:paraId="454BC69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7084469"/>
      <w:docPartObj>
        <w:docPartGallery w:val="Page Numbers (Bottom of Page)"/>
        <w:docPartUnique/>
      </w:docPartObj>
    </w:sdtPr>
    <w:sdtContent>
      <w:p w:rsidR="006067AC" w:rsidRDefault="006067AC" w14:paraId="7DC69156" w14:textId="3ED9DC1C">
        <w:pPr>
          <w:pStyle w:val="Jalus"/>
          <w:jc w:val="center"/>
        </w:pPr>
        <w:r>
          <w:fldChar w:fldCharType="begin"/>
        </w:r>
        <w:r>
          <w:instrText>PAGE   \* MERGEFORMAT</w:instrText>
        </w:r>
        <w:r>
          <w:fldChar w:fldCharType="separate"/>
        </w:r>
        <w:r>
          <w:t>2</w:t>
        </w:r>
        <w:r>
          <w:fldChar w:fldCharType="end"/>
        </w:r>
      </w:p>
    </w:sdtContent>
  </w:sdt>
  <w:p w:rsidR="006067AC" w:rsidRDefault="006067AC" w14:paraId="1444AA7D"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03F62" w:rsidP="008940FB" w:rsidRDefault="00B03F62" w14:paraId="4134D731" w14:textId="77777777">
      <w:r>
        <w:separator/>
      </w:r>
    </w:p>
  </w:footnote>
  <w:footnote w:type="continuationSeparator" w:id="0">
    <w:p w:rsidR="00B03F62" w:rsidP="008940FB" w:rsidRDefault="00B03F62" w14:paraId="0F355E8A" w14:textId="77777777">
      <w:r>
        <w:continuationSeparator/>
      </w:r>
    </w:p>
  </w:footnote>
  <w:footnote w:type="continuationNotice" w:id="1">
    <w:p w:rsidR="00B03F62" w:rsidRDefault="00B03F62" w14:paraId="626D6F0F" w14:textId="77777777"/>
  </w:footnote>
  <w:footnote w:id="2">
    <w:p w:rsidR="00885CB9" w:rsidRDefault="00885CB9" w14:paraId="01706B04" w14:textId="536681A6">
      <w:pPr>
        <w:pStyle w:val="Allmrkusetekst"/>
      </w:pPr>
      <w:r>
        <w:rPr>
          <w:rStyle w:val="Allmrkuseviide"/>
        </w:rPr>
        <w:footnoteRef/>
      </w:r>
      <w:r>
        <w:t xml:space="preserve"> </w:t>
      </w:r>
      <w:hyperlink w:history="1" r:id="rId1">
        <w:r w:rsidRPr="00885CB9">
          <w:rPr>
            <w:rStyle w:val="Hperlink"/>
          </w:rPr>
          <w:t>COM 2022/2555</w:t>
        </w:r>
      </w:hyperlink>
      <w:r>
        <w:t>.</w:t>
      </w:r>
    </w:p>
  </w:footnote>
  <w:footnote w:id="3">
    <w:p w:rsidR="007C5A24" w:rsidP="007C5A24" w:rsidRDefault="007C5A24" w14:paraId="5FE50356" w14:textId="6AF096BD">
      <w:pPr>
        <w:pStyle w:val="Allmrkusetekst"/>
      </w:pPr>
      <w:r>
        <w:rPr>
          <w:rStyle w:val="Allmrkuseviide"/>
        </w:rPr>
        <w:footnoteRef/>
      </w:r>
      <w:r>
        <w:t xml:space="preserve"> </w:t>
      </w:r>
      <w:hyperlink w:history="1" r:id="rId2">
        <w:r w:rsidRPr="00EF6E4B">
          <w:rPr>
            <w:rStyle w:val="Hperlink"/>
          </w:rPr>
          <w:t>COM 2017/1926</w:t>
        </w:r>
      </w:hyperlink>
      <w:r w:rsidR="007510AE">
        <w:t>.</w:t>
      </w:r>
    </w:p>
  </w:footnote>
  <w:footnote w:id="4">
    <w:p w:rsidR="007C5A24" w:rsidRDefault="007C5A24" w14:paraId="4A1C6626" w14:textId="70CD0C02">
      <w:pPr>
        <w:pStyle w:val="Allmrkusetekst"/>
      </w:pPr>
      <w:r>
        <w:rPr>
          <w:rStyle w:val="Allmrkuseviide"/>
        </w:rPr>
        <w:footnoteRef/>
      </w:r>
      <w:r>
        <w:t xml:space="preserve"> </w:t>
      </w:r>
      <w:hyperlink w:history="1" r:id="rId3">
        <w:r w:rsidRPr="007C5A24">
          <w:rPr>
            <w:rStyle w:val="Hperlink"/>
          </w:rPr>
          <w:t>Riikliku ühistranspordiregistri põhimäärus–Riigi Teataja</w:t>
        </w:r>
      </w:hyperlink>
      <w:r w:rsidR="007510AE">
        <w:t>.</w:t>
      </w:r>
    </w:p>
  </w:footnote>
  <w:footnote w:id="5">
    <w:p w:rsidR="2A860CDE" w:rsidP="00202F5C" w:rsidRDefault="0067768A" w14:paraId="6A4430D4" w14:textId="7253100E">
      <w:pPr>
        <w:pStyle w:val="Allmrkusetekst"/>
      </w:pPr>
      <w:r>
        <w:rPr>
          <w:vertAlign w:val="superscript"/>
        </w:rPr>
        <w:t>4</w:t>
      </w:r>
      <w:r w:rsidR="00F23F69">
        <w:rPr>
          <w:vertAlign w:val="superscript"/>
        </w:rPr>
        <w:t xml:space="preserve"> </w:t>
      </w:r>
      <w:hyperlink w:history="1" r:id="rId4">
        <w:r w:rsidRPr="0067768A">
          <w:rPr>
            <w:rStyle w:val="Hperlink"/>
          </w:rPr>
          <w:t>COM(2020) 789</w:t>
        </w:r>
      </w:hyperlink>
    </w:p>
  </w:footnote>
  <w:footnote w:id="6">
    <w:p w:rsidR="00885CB9" w:rsidRDefault="00885CB9" w14:paraId="2AB9D9FB" w14:textId="1E88ACF3">
      <w:pPr>
        <w:pStyle w:val="Allmrkusetekst"/>
      </w:pPr>
      <w:r>
        <w:rPr>
          <w:rStyle w:val="Allmrkuseviide"/>
        </w:rPr>
        <w:footnoteRef/>
      </w:r>
      <w:r>
        <w:t xml:space="preserve"> </w:t>
      </w:r>
      <w:hyperlink w:history="1" r:id="rId5">
        <w:r w:rsidRPr="00885CB9">
          <w:rPr>
            <w:rStyle w:val="Hperlink"/>
          </w:rPr>
          <w:t>RIA andmevahetuse abikeskus</w:t>
        </w:r>
      </w:hyperlink>
      <w:r>
        <w:t>.</w:t>
      </w:r>
    </w:p>
  </w:footnote>
  <w:footnote w:id="7">
    <w:p w:rsidR="00885CB9" w:rsidRDefault="00885CB9" w14:paraId="71E9B2DF" w14:textId="7C5FB27A">
      <w:pPr>
        <w:pStyle w:val="Allmrkusetekst"/>
      </w:pPr>
      <w:r>
        <w:rPr>
          <w:rStyle w:val="Allmrkuseviide"/>
        </w:rPr>
        <w:footnoteRef/>
      </w:r>
      <w:r>
        <w:t xml:space="preserve"> </w:t>
      </w:r>
      <w:hyperlink w:history="1" r:id="rId6">
        <w:r w:rsidRPr="00885CB9">
          <w:rPr>
            <w:rStyle w:val="Hperlink"/>
          </w:rPr>
          <w:t>COM 2022/670</w:t>
        </w:r>
      </w:hyperlink>
      <w:r>
        <w:t>.</w:t>
      </w:r>
    </w:p>
  </w:footnote>
  <w:footnote w:id="8">
    <w:p w:rsidRPr="0093545D" w:rsidR="002754EC" w:rsidP="2A860CDE" w:rsidRDefault="009F264A" w14:paraId="78AFCF68" w14:textId="435632E1">
      <w:pPr>
        <w:pStyle w:val="Allmrkusetekst"/>
      </w:pPr>
      <w:r>
        <w:t>7</w:t>
      </w:r>
      <w:r w:rsidR="00492FC0">
        <w:t xml:space="preserve"> </w:t>
      </w:r>
      <w:hyperlink w:history="1" r:id="rId7">
        <w:r w:rsidRPr="008104ED" w:rsidR="002D399E">
          <w:rPr>
            <w:rStyle w:val="Hperlink"/>
          </w:rPr>
          <w:t>JRC</w:t>
        </w:r>
        <w:r w:rsidRPr="008104ED" w:rsidR="009C4F68">
          <w:rPr>
            <w:rStyle w:val="Hperlink"/>
          </w:rPr>
          <w:t xml:space="preserve"> </w:t>
        </w:r>
        <w:r w:rsidRPr="008104ED" w:rsidR="008104ED">
          <w:rPr>
            <w:rStyle w:val="Hperlink"/>
          </w:rPr>
          <w:t>S</w:t>
        </w:r>
        <w:r w:rsidRPr="008104ED" w:rsidR="002D399E">
          <w:rPr>
            <w:rStyle w:val="Hperlink"/>
          </w:rPr>
          <w:t>cientific and Policy rep</w:t>
        </w:r>
        <w:r w:rsidRPr="008104ED" w:rsidR="009C4F68">
          <w:rPr>
            <w:rStyle w:val="Hperlink"/>
          </w:rPr>
          <w:t xml:space="preserve">orts Measuring </w:t>
        </w:r>
        <w:r w:rsidRPr="008104ED" w:rsidR="008104ED">
          <w:rPr>
            <w:rStyle w:val="Hperlink"/>
          </w:rPr>
          <w:t>R</w:t>
        </w:r>
        <w:r w:rsidRPr="008104ED" w:rsidR="009C4F68">
          <w:rPr>
            <w:rStyle w:val="Hperlink"/>
          </w:rPr>
          <w:t xml:space="preserve">oad </w:t>
        </w:r>
        <w:r w:rsidRPr="008104ED" w:rsidR="008104ED">
          <w:rPr>
            <w:rStyle w:val="Hperlink"/>
          </w:rPr>
          <w:t>C</w:t>
        </w:r>
        <w:r w:rsidRPr="008104ED" w:rsidR="009C4F68">
          <w:rPr>
            <w:rStyle w:val="Hperlink"/>
          </w:rPr>
          <w:t>ongestion</w:t>
        </w:r>
      </w:hyperlink>
      <w:r w:rsidR="00E845C1">
        <w:t>.</w:t>
      </w:r>
    </w:p>
  </w:footnote>
  <w:footnote w:id="9">
    <w:p w:rsidR="00492FC0" w:rsidRDefault="0067768A" w14:paraId="6DBB050B" w14:textId="1A3C8B5B">
      <w:pPr>
        <w:pStyle w:val="Allmrkusetekst"/>
      </w:pPr>
      <w:r>
        <w:rPr>
          <w:rStyle w:val="Allmrkuseviide"/>
        </w:rPr>
        <w:t>8</w:t>
      </w:r>
      <w:r w:rsidR="00492FC0">
        <w:t xml:space="preserve"> </w:t>
      </w:r>
      <w:hyperlink w:history="1" r:id="rId8">
        <w:r w:rsidRPr="00492FC0" w:rsidR="00492FC0">
          <w:rPr>
            <w:rStyle w:val="Hperlink"/>
          </w:rPr>
          <w:t>COM 885/2013</w:t>
        </w:r>
      </w:hyperlink>
      <w:r w:rsidR="00E42A3C">
        <w:t>.</w:t>
      </w:r>
    </w:p>
  </w:footnote>
  <w:footnote w:id="10">
    <w:p w:rsidR="001B435D" w:rsidRDefault="001B435D" w14:paraId="055218A4" w14:textId="3BFD698A">
      <w:pPr>
        <w:pStyle w:val="Allmrkusetekst"/>
      </w:pPr>
      <w:r>
        <w:rPr>
          <w:rStyle w:val="Allmrkuseviide"/>
        </w:rPr>
        <w:footnoteRef/>
      </w:r>
      <w:r>
        <w:t xml:space="preserve"> </w:t>
      </w:r>
      <w:hyperlink w:history="1" r:id="rId9">
        <w:r w:rsidRPr="001B435D">
          <w:rPr>
            <w:rStyle w:val="Hperlink"/>
          </w:rPr>
          <w:t>COM 2024/1679</w:t>
        </w:r>
      </w:hyperlink>
      <w:r w:rsidR="00907B8F">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C7C439FA"/>
    <w:name w:val="WW8Num2"/>
    <w:lvl w:ilvl="0">
      <w:start w:val="1"/>
      <w:numFmt w:val="decimal"/>
      <w:lvlText w:val="%1."/>
      <w:lvlJc w:val="left"/>
      <w:pPr>
        <w:tabs>
          <w:tab w:val="num" w:pos="0"/>
        </w:tabs>
        <w:ind w:left="720" w:hanging="36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15:restartNumberingAfterBreak="0">
    <w:nsid w:val="2E0525C1"/>
    <w:multiLevelType w:val="hybridMultilevel"/>
    <w:tmpl w:val="46081374"/>
    <w:lvl w:ilvl="0" w:tplc="B5AAC63A">
      <w:start w:val="1"/>
      <w:numFmt w:val="lowerLetter"/>
      <w:lvlText w:val="%1)"/>
      <w:lvlJc w:val="left"/>
      <w:pPr>
        <w:ind w:left="1020" w:hanging="360"/>
      </w:pPr>
    </w:lvl>
    <w:lvl w:ilvl="1" w:tplc="1152EAF0">
      <w:start w:val="1"/>
      <w:numFmt w:val="lowerLetter"/>
      <w:lvlText w:val="%2)"/>
      <w:lvlJc w:val="left"/>
      <w:pPr>
        <w:ind w:left="1020" w:hanging="360"/>
      </w:pPr>
    </w:lvl>
    <w:lvl w:ilvl="2" w:tplc="C15A53EA">
      <w:start w:val="1"/>
      <w:numFmt w:val="lowerLetter"/>
      <w:lvlText w:val="%3)"/>
      <w:lvlJc w:val="left"/>
      <w:pPr>
        <w:ind w:left="1020" w:hanging="360"/>
      </w:pPr>
    </w:lvl>
    <w:lvl w:ilvl="3" w:tplc="D26619B4">
      <w:start w:val="1"/>
      <w:numFmt w:val="lowerLetter"/>
      <w:lvlText w:val="%4)"/>
      <w:lvlJc w:val="left"/>
      <w:pPr>
        <w:ind w:left="1020" w:hanging="360"/>
      </w:pPr>
    </w:lvl>
    <w:lvl w:ilvl="4" w:tplc="83B40DC6">
      <w:start w:val="1"/>
      <w:numFmt w:val="lowerLetter"/>
      <w:lvlText w:val="%5)"/>
      <w:lvlJc w:val="left"/>
      <w:pPr>
        <w:ind w:left="1020" w:hanging="360"/>
      </w:pPr>
    </w:lvl>
    <w:lvl w:ilvl="5" w:tplc="B65A452C">
      <w:start w:val="1"/>
      <w:numFmt w:val="lowerLetter"/>
      <w:lvlText w:val="%6)"/>
      <w:lvlJc w:val="left"/>
      <w:pPr>
        <w:ind w:left="1020" w:hanging="360"/>
      </w:pPr>
    </w:lvl>
    <w:lvl w:ilvl="6" w:tplc="F730B3DC">
      <w:start w:val="1"/>
      <w:numFmt w:val="lowerLetter"/>
      <w:lvlText w:val="%7)"/>
      <w:lvlJc w:val="left"/>
      <w:pPr>
        <w:ind w:left="1020" w:hanging="360"/>
      </w:pPr>
    </w:lvl>
    <w:lvl w:ilvl="7" w:tplc="A9E065AC">
      <w:start w:val="1"/>
      <w:numFmt w:val="lowerLetter"/>
      <w:lvlText w:val="%8)"/>
      <w:lvlJc w:val="left"/>
      <w:pPr>
        <w:ind w:left="1020" w:hanging="360"/>
      </w:pPr>
    </w:lvl>
    <w:lvl w:ilvl="8" w:tplc="0310F088">
      <w:start w:val="1"/>
      <w:numFmt w:val="lowerLetter"/>
      <w:lvlText w:val="%9)"/>
      <w:lvlJc w:val="left"/>
      <w:pPr>
        <w:ind w:left="1020" w:hanging="360"/>
      </w:pPr>
    </w:lvl>
  </w:abstractNum>
  <w:abstractNum w:abstractNumId="3" w15:restartNumberingAfterBreak="0">
    <w:nsid w:val="377136F3"/>
    <w:multiLevelType w:val="hybridMultilevel"/>
    <w:tmpl w:val="CB06453A"/>
    <w:lvl w:ilvl="0" w:tplc="C71ABFC6">
      <w:start w:val="1"/>
      <w:numFmt w:val="lowerLetter"/>
      <w:lvlText w:val="(%1)"/>
      <w:lvlJc w:val="left"/>
      <w:pPr>
        <w:tabs>
          <w:tab w:val="num" w:pos="720"/>
        </w:tabs>
        <w:ind w:left="720" w:hanging="360"/>
      </w:pPr>
      <w:rPr>
        <w:rFonts w:hint="default" w:cs="Times New Roman"/>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410C3DE4"/>
    <w:multiLevelType w:val="multilevel"/>
    <w:tmpl w:val="6778CE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DE7698A"/>
    <w:multiLevelType w:val="multilevel"/>
    <w:tmpl w:val="5036967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5BF0D41"/>
    <w:multiLevelType w:val="hybridMultilevel"/>
    <w:tmpl w:val="089A75A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0787F8F"/>
    <w:multiLevelType w:val="hybridMultilevel"/>
    <w:tmpl w:val="C2468884"/>
    <w:lvl w:ilvl="0" w:tplc="9EC69650">
      <w:start w:val="1"/>
      <w:numFmt w:val="bullet"/>
      <w:pStyle w:val="Loendilik"/>
      <w:lvlText w:val=""/>
      <w:lvlJc w:val="left"/>
      <w:pPr>
        <w:ind w:left="780" w:hanging="360"/>
      </w:pPr>
      <w:rPr>
        <w:rFonts w:hint="default" w:ascii="Symbol" w:hAnsi="Symbol"/>
      </w:rPr>
    </w:lvl>
    <w:lvl w:ilvl="1" w:tplc="04250003" w:tentative="1">
      <w:start w:val="1"/>
      <w:numFmt w:val="bullet"/>
      <w:lvlText w:val="o"/>
      <w:lvlJc w:val="left"/>
      <w:pPr>
        <w:ind w:left="1500" w:hanging="360"/>
      </w:pPr>
      <w:rPr>
        <w:rFonts w:hint="default" w:ascii="Courier New" w:hAnsi="Courier New" w:cs="Courier New"/>
      </w:rPr>
    </w:lvl>
    <w:lvl w:ilvl="2" w:tplc="04250005" w:tentative="1">
      <w:start w:val="1"/>
      <w:numFmt w:val="bullet"/>
      <w:lvlText w:val=""/>
      <w:lvlJc w:val="left"/>
      <w:pPr>
        <w:ind w:left="2220" w:hanging="360"/>
      </w:pPr>
      <w:rPr>
        <w:rFonts w:hint="default" w:ascii="Wingdings" w:hAnsi="Wingdings"/>
      </w:rPr>
    </w:lvl>
    <w:lvl w:ilvl="3" w:tplc="04250001" w:tentative="1">
      <w:start w:val="1"/>
      <w:numFmt w:val="bullet"/>
      <w:lvlText w:val=""/>
      <w:lvlJc w:val="left"/>
      <w:pPr>
        <w:ind w:left="2940" w:hanging="360"/>
      </w:pPr>
      <w:rPr>
        <w:rFonts w:hint="default" w:ascii="Symbol" w:hAnsi="Symbol"/>
      </w:rPr>
    </w:lvl>
    <w:lvl w:ilvl="4" w:tplc="04250003" w:tentative="1">
      <w:start w:val="1"/>
      <w:numFmt w:val="bullet"/>
      <w:lvlText w:val="o"/>
      <w:lvlJc w:val="left"/>
      <w:pPr>
        <w:ind w:left="3660" w:hanging="360"/>
      </w:pPr>
      <w:rPr>
        <w:rFonts w:hint="default" w:ascii="Courier New" w:hAnsi="Courier New" w:cs="Courier New"/>
      </w:rPr>
    </w:lvl>
    <w:lvl w:ilvl="5" w:tplc="04250005" w:tentative="1">
      <w:start w:val="1"/>
      <w:numFmt w:val="bullet"/>
      <w:lvlText w:val=""/>
      <w:lvlJc w:val="left"/>
      <w:pPr>
        <w:ind w:left="4380" w:hanging="360"/>
      </w:pPr>
      <w:rPr>
        <w:rFonts w:hint="default" w:ascii="Wingdings" w:hAnsi="Wingdings"/>
      </w:rPr>
    </w:lvl>
    <w:lvl w:ilvl="6" w:tplc="04250001" w:tentative="1">
      <w:start w:val="1"/>
      <w:numFmt w:val="bullet"/>
      <w:lvlText w:val=""/>
      <w:lvlJc w:val="left"/>
      <w:pPr>
        <w:ind w:left="5100" w:hanging="360"/>
      </w:pPr>
      <w:rPr>
        <w:rFonts w:hint="default" w:ascii="Symbol" w:hAnsi="Symbol"/>
      </w:rPr>
    </w:lvl>
    <w:lvl w:ilvl="7" w:tplc="04250003" w:tentative="1">
      <w:start w:val="1"/>
      <w:numFmt w:val="bullet"/>
      <w:lvlText w:val="o"/>
      <w:lvlJc w:val="left"/>
      <w:pPr>
        <w:ind w:left="5820" w:hanging="360"/>
      </w:pPr>
      <w:rPr>
        <w:rFonts w:hint="default" w:ascii="Courier New" w:hAnsi="Courier New" w:cs="Courier New"/>
      </w:rPr>
    </w:lvl>
    <w:lvl w:ilvl="8" w:tplc="04250005" w:tentative="1">
      <w:start w:val="1"/>
      <w:numFmt w:val="bullet"/>
      <w:lvlText w:val=""/>
      <w:lvlJc w:val="left"/>
      <w:pPr>
        <w:ind w:left="6540" w:hanging="360"/>
      </w:pPr>
      <w:rPr>
        <w:rFonts w:hint="default" w:ascii="Wingdings" w:hAnsi="Wingdings"/>
      </w:rPr>
    </w:lvl>
  </w:abstractNum>
  <w:num w:numId="1" w16cid:durableId="645012575">
    <w:abstractNumId w:val="0"/>
  </w:num>
  <w:num w:numId="2" w16cid:durableId="107314462">
    <w:abstractNumId w:val="1"/>
  </w:num>
  <w:num w:numId="3" w16cid:durableId="1690260066">
    <w:abstractNumId w:val="3"/>
  </w:num>
  <w:num w:numId="4" w16cid:durableId="291399356">
    <w:abstractNumId w:val="4"/>
  </w:num>
  <w:num w:numId="5" w16cid:durableId="1725908855">
    <w:abstractNumId w:val="5"/>
  </w:num>
  <w:num w:numId="6" w16cid:durableId="498930908">
    <w:abstractNumId w:val="7"/>
  </w:num>
  <w:num w:numId="7" w16cid:durableId="1059673894">
    <w:abstractNumId w:val="6"/>
  </w:num>
  <w:num w:numId="8" w16cid:durableId="402601173">
    <w:abstractNumId w:val="2"/>
  </w:num>
</w:numbering>
</file>

<file path=word/people.xml><?xml version="1.0" encoding="utf-8"?>
<w15:people xmlns:mc="http://schemas.openxmlformats.org/markup-compatibility/2006" xmlns:w15="http://schemas.microsoft.com/office/word/2012/wordml" mc:Ignorable="w15">
  <w15:person w15:author="Pilleriin Lindsalu - JUSTDIGI">
    <w15:presenceInfo w15:providerId="AD" w15:userId="S::pilleriin.lindsalu@justdigi.ee::f663d0d4-d477-45c8-b210-8f2e364095aa"/>
  </w15:person>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tru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763"/>
    <w:rsid w:val="000048B0"/>
    <w:rsid w:val="0000726D"/>
    <w:rsid w:val="0001027E"/>
    <w:rsid w:val="000154A0"/>
    <w:rsid w:val="00016188"/>
    <w:rsid w:val="00022FDA"/>
    <w:rsid w:val="00024A45"/>
    <w:rsid w:val="00031692"/>
    <w:rsid w:val="00031B1E"/>
    <w:rsid w:val="0003271A"/>
    <w:rsid w:val="00033E5D"/>
    <w:rsid w:val="00035158"/>
    <w:rsid w:val="00035257"/>
    <w:rsid w:val="000352FC"/>
    <w:rsid w:val="00035590"/>
    <w:rsid w:val="00037CFA"/>
    <w:rsid w:val="0004271D"/>
    <w:rsid w:val="000430B6"/>
    <w:rsid w:val="00043B23"/>
    <w:rsid w:val="000533F1"/>
    <w:rsid w:val="000567A5"/>
    <w:rsid w:val="00056A2E"/>
    <w:rsid w:val="00056AA3"/>
    <w:rsid w:val="0005728B"/>
    <w:rsid w:val="00062C55"/>
    <w:rsid w:val="00062F01"/>
    <w:rsid w:val="00063942"/>
    <w:rsid w:val="00064FF9"/>
    <w:rsid w:val="00065B25"/>
    <w:rsid w:val="00065BAB"/>
    <w:rsid w:val="00070F23"/>
    <w:rsid w:val="00073EE6"/>
    <w:rsid w:val="00075707"/>
    <w:rsid w:val="00076118"/>
    <w:rsid w:val="000821B4"/>
    <w:rsid w:val="00084E65"/>
    <w:rsid w:val="0008559D"/>
    <w:rsid w:val="00090443"/>
    <w:rsid w:val="00091FB0"/>
    <w:rsid w:val="00092831"/>
    <w:rsid w:val="00092A47"/>
    <w:rsid w:val="00092FEF"/>
    <w:rsid w:val="00093066"/>
    <w:rsid w:val="00093453"/>
    <w:rsid w:val="000A32C6"/>
    <w:rsid w:val="000A6375"/>
    <w:rsid w:val="000B4D3F"/>
    <w:rsid w:val="000C33FB"/>
    <w:rsid w:val="000C6239"/>
    <w:rsid w:val="000C6A4B"/>
    <w:rsid w:val="000C75CA"/>
    <w:rsid w:val="000C7AE0"/>
    <w:rsid w:val="000D1218"/>
    <w:rsid w:val="000D4E56"/>
    <w:rsid w:val="000D51A8"/>
    <w:rsid w:val="000D6D56"/>
    <w:rsid w:val="000D6EEB"/>
    <w:rsid w:val="000E1916"/>
    <w:rsid w:val="000E19B9"/>
    <w:rsid w:val="000E1D0A"/>
    <w:rsid w:val="000E2DB2"/>
    <w:rsid w:val="000E362B"/>
    <w:rsid w:val="000E4306"/>
    <w:rsid w:val="000E50D9"/>
    <w:rsid w:val="000E6079"/>
    <w:rsid w:val="000E67AD"/>
    <w:rsid w:val="000E7EA5"/>
    <w:rsid w:val="000F0CF4"/>
    <w:rsid w:val="000F1234"/>
    <w:rsid w:val="000F1883"/>
    <w:rsid w:val="0010306E"/>
    <w:rsid w:val="00105F64"/>
    <w:rsid w:val="001068AF"/>
    <w:rsid w:val="001075B8"/>
    <w:rsid w:val="001100DE"/>
    <w:rsid w:val="001122FD"/>
    <w:rsid w:val="0011329E"/>
    <w:rsid w:val="001157FB"/>
    <w:rsid w:val="0011667D"/>
    <w:rsid w:val="001172FE"/>
    <w:rsid w:val="001239A4"/>
    <w:rsid w:val="00123D13"/>
    <w:rsid w:val="001240E6"/>
    <w:rsid w:val="00130954"/>
    <w:rsid w:val="00136035"/>
    <w:rsid w:val="00140644"/>
    <w:rsid w:val="00141996"/>
    <w:rsid w:val="00141B8A"/>
    <w:rsid w:val="00142006"/>
    <w:rsid w:val="0014322E"/>
    <w:rsid w:val="00145173"/>
    <w:rsid w:val="001502AA"/>
    <w:rsid w:val="001525AA"/>
    <w:rsid w:val="0015316E"/>
    <w:rsid w:val="00153466"/>
    <w:rsid w:val="0015474F"/>
    <w:rsid w:val="00155E21"/>
    <w:rsid w:val="00157A8E"/>
    <w:rsid w:val="00157F1A"/>
    <w:rsid w:val="00160EBD"/>
    <w:rsid w:val="001663B9"/>
    <w:rsid w:val="0017136F"/>
    <w:rsid w:val="001739C1"/>
    <w:rsid w:val="00175425"/>
    <w:rsid w:val="00177F47"/>
    <w:rsid w:val="0018397E"/>
    <w:rsid w:val="00191174"/>
    <w:rsid w:val="001922A0"/>
    <w:rsid w:val="00194A62"/>
    <w:rsid w:val="001A0000"/>
    <w:rsid w:val="001A01B5"/>
    <w:rsid w:val="001A0329"/>
    <w:rsid w:val="001A0382"/>
    <w:rsid w:val="001A0A6E"/>
    <w:rsid w:val="001A4819"/>
    <w:rsid w:val="001A5A8D"/>
    <w:rsid w:val="001A6951"/>
    <w:rsid w:val="001A70F8"/>
    <w:rsid w:val="001B1120"/>
    <w:rsid w:val="001B191D"/>
    <w:rsid w:val="001B435D"/>
    <w:rsid w:val="001B6923"/>
    <w:rsid w:val="001C1C8D"/>
    <w:rsid w:val="001C2159"/>
    <w:rsid w:val="001C493B"/>
    <w:rsid w:val="001D27C4"/>
    <w:rsid w:val="001D4859"/>
    <w:rsid w:val="001E1CB3"/>
    <w:rsid w:val="001E30B5"/>
    <w:rsid w:val="001E32FC"/>
    <w:rsid w:val="001E33E3"/>
    <w:rsid w:val="001E34ED"/>
    <w:rsid w:val="001E3D63"/>
    <w:rsid w:val="001E4E63"/>
    <w:rsid w:val="001E770B"/>
    <w:rsid w:val="001E792B"/>
    <w:rsid w:val="001E7AB6"/>
    <w:rsid w:val="001F0470"/>
    <w:rsid w:val="001F08DD"/>
    <w:rsid w:val="001F0D78"/>
    <w:rsid w:val="001F428C"/>
    <w:rsid w:val="00200581"/>
    <w:rsid w:val="00202F5C"/>
    <w:rsid w:val="0020639E"/>
    <w:rsid w:val="0021150B"/>
    <w:rsid w:val="00212EDD"/>
    <w:rsid w:val="00215CD0"/>
    <w:rsid w:val="00215D05"/>
    <w:rsid w:val="00227889"/>
    <w:rsid w:val="00230C0C"/>
    <w:rsid w:val="00231A01"/>
    <w:rsid w:val="00231B08"/>
    <w:rsid w:val="00232204"/>
    <w:rsid w:val="002364A8"/>
    <w:rsid w:val="0023710D"/>
    <w:rsid w:val="002372D5"/>
    <w:rsid w:val="00237356"/>
    <w:rsid w:val="002378A3"/>
    <w:rsid w:val="0024394B"/>
    <w:rsid w:val="00243D51"/>
    <w:rsid w:val="00244033"/>
    <w:rsid w:val="00245510"/>
    <w:rsid w:val="00247F56"/>
    <w:rsid w:val="00250EE7"/>
    <w:rsid w:val="00251E2A"/>
    <w:rsid w:val="00253E24"/>
    <w:rsid w:val="00255088"/>
    <w:rsid w:val="002575CF"/>
    <w:rsid w:val="0026175C"/>
    <w:rsid w:val="0026400D"/>
    <w:rsid w:val="002644E1"/>
    <w:rsid w:val="0026534F"/>
    <w:rsid w:val="00267BC9"/>
    <w:rsid w:val="00267E4D"/>
    <w:rsid w:val="00272ABF"/>
    <w:rsid w:val="00272D4B"/>
    <w:rsid w:val="00273597"/>
    <w:rsid w:val="002754EC"/>
    <w:rsid w:val="00280734"/>
    <w:rsid w:val="002818C5"/>
    <w:rsid w:val="002822E4"/>
    <w:rsid w:val="002826D9"/>
    <w:rsid w:val="00283DC9"/>
    <w:rsid w:val="0028462F"/>
    <w:rsid w:val="00285819"/>
    <w:rsid w:val="0028654C"/>
    <w:rsid w:val="00287BA0"/>
    <w:rsid w:val="00287D18"/>
    <w:rsid w:val="002918F1"/>
    <w:rsid w:val="00292E45"/>
    <w:rsid w:val="002930B5"/>
    <w:rsid w:val="002933F5"/>
    <w:rsid w:val="00294A80"/>
    <w:rsid w:val="00296AE5"/>
    <w:rsid w:val="002A2864"/>
    <w:rsid w:val="002A31BB"/>
    <w:rsid w:val="002A32CE"/>
    <w:rsid w:val="002A3763"/>
    <w:rsid w:val="002B06C8"/>
    <w:rsid w:val="002B15D7"/>
    <w:rsid w:val="002B3099"/>
    <w:rsid w:val="002B5697"/>
    <w:rsid w:val="002C0072"/>
    <w:rsid w:val="002C22A8"/>
    <w:rsid w:val="002C6B7F"/>
    <w:rsid w:val="002C6BDE"/>
    <w:rsid w:val="002C6C1B"/>
    <w:rsid w:val="002C7E1C"/>
    <w:rsid w:val="002D0187"/>
    <w:rsid w:val="002D11B5"/>
    <w:rsid w:val="002D2E81"/>
    <w:rsid w:val="002D399E"/>
    <w:rsid w:val="002D5E18"/>
    <w:rsid w:val="002E0BAC"/>
    <w:rsid w:val="002E182A"/>
    <w:rsid w:val="002E670F"/>
    <w:rsid w:val="002F207B"/>
    <w:rsid w:val="002F3F50"/>
    <w:rsid w:val="002F6FA2"/>
    <w:rsid w:val="002F7FFE"/>
    <w:rsid w:val="00304492"/>
    <w:rsid w:val="00304AA9"/>
    <w:rsid w:val="00304B28"/>
    <w:rsid w:val="003055CD"/>
    <w:rsid w:val="003110BF"/>
    <w:rsid w:val="0031184C"/>
    <w:rsid w:val="0031378F"/>
    <w:rsid w:val="00316764"/>
    <w:rsid w:val="00316C28"/>
    <w:rsid w:val="0032093C"/>
    <w:rsid w:val="0032191F"/>
    <w:rsid w:val="00323279"/>
    <w:rsid w:val="00333D5D"/>
    <w:rsid w:val="00334D6A"/>
    <w:rsid w:val="0033628A"/>
    <w:rsid w:val="00336757"/>
    <w:rsid w:val="00337906"/>
    <w:rsid w:val="003404D5"/>
    <w:rsid w:val="00340AB4"/>
    <w:rsid w:val="003419A0"/>
    <w:rsid w:val="0034208F"/>
    <w:rsid w:val="0034363F"/>
    <w:rsid w:val="00343FB1"/>
    <w:rsid w:val="00344200"/>
    <w:rsid w:val="00346A8D"/>
    <w:rsid w:val="00347E49"/>
    <w:rsid w:val="00347F5D"/>
    <w:rsid w:val="003521E3"/>
    <w:rsid w:val="00352B85"/>
    <w:rsid w:val="0035444B"/>
    <w:rsid w:val="0035448A"/>
    <w:rsid w:val="0035792D"/>
    <w:rsid w:val="00357B0C"/>
    <w:rsid w:val="003617A5"/>
    <w:rsid w:val="0036533C"/>
    <w:rsid w:val="003662F3"/>
    <w:rsid w:val="003712CB"/>
    <w:rsid w:val="003720EB"/>
    <w:rsid w:val="00372DDD"/>
    <w:rsid w:val="003748CD"/>
    <w:rsid w:val="00376E3B"/>
    <w:rsid w:val="003801F2"/>
    <w:rsid w:val="00380226"/>
    <w:rsid w:val="003958AA"/>
    <w:rsid w:val="00397C0D"/>
    <w:rsid w:val="003A08E0"/>
    <w:rsid w:val="003A0DC2"/>
    <w:rsid w:val="003A3683"/>
    <w:rsid w:val="003A3721"/>
    <w:rsid w:val="003A7198"/>
    <w:rsid w:val="003B5975"/>
    <w:rsid w:val="003C2E48"/>
    <w:rsid w:val="003C3A3E"/>
    <w:rsid w:val="003C79FC"/>
    <w:rsid w:val="003C7C8E"/>
    <w:rsid w:val="003D2B5F"/>
    <w:rsid w:val="003D716C"/>
    <w:rsid w:val="003E633C"/>
    <w:rsid w:val="003F3680"/>
    <w:rsid w:val="003F71FA"/>
    <w:rsid w:val="003F7468"/>
    <w:rsid w:val="004027E3"/>
    <w:rsid w:val="00403F60"/>
    <w:rsid w:val="004074EE"/>
    <w:rsid w:val="0041214B"/>
    <w:rsid w:val="0041312D"/>
    <w:rsid w:val="0041380C"/>
    <w:rsid w:val="00414016"/>
    <w:rsid w:val="00416513"/>
    <w:rsid w:val="00416CD4"/>
    <w:rsid w:val="00422A74"/>
    <w:rsid w:val="00424CD9"/>
    <w:rsid w:val="00424E4A"/>
    <w:rsid w:val="004261A5"/>
    <w:rsid w:val="00426CC0"/>
    <w:rsid w:val="00426CFE"/>
    <w:rsid w:val="00430EF6"/>
    <w:rsid w:val="004333A3"/>
    <w:rsid w:val="00434F32"/>
    <w:rsid w:val="00435652"/>
    <w:rsid w:val="004408AF"/>
    <w:rsid w:val="00441EB6"/>
    <w:rsid w:val="00443ADE"/>
    <w:rsid w:val="00445F93"/>
    <w:rsid w:val="00447721"/>
    <w:rsid w:val="00447EA9"/>
    <w:rsid w:val="00452150"/>
    <w:rsid w:val="00453A8A"/>
    <w:rsid w:val="00454D3E"/>
    <w:rsid w:val="004559E8"/>
    <w:rsid w:val="00456815"/>
    <w:rsid w:val="00456FA1"/>
    <w:rsid w:val="00462398"/>
    <w:rsid w:val="004630F3"/>
    <w:rsid w:val="00463718"/>
    <w:rsid w:val="00465687"/>
    <w:rsid w:val="00465951"/>
    <w:rsid w:val="0047127B"/>
    <w:rsid w:val="00476B75"/>
    <w:rsid w:val="00482DEC"/>
    <w:rsid w:val="00485887"/>
    <w:rsid w:val="00486AC6"/>
    <w:rsid w:val="00487D67"/>
    <w:rsid w:val="004918BA"/>
    <w:rsid w:val="00492FC0"/>
    <w:rsid w:val="004952F3"/>
    <w:rsid w:val="0049655E"/>
    <w:rsid w:val="0049735A"/>
    <w:rsid w:val="00497D41"/>
    <w:rsid w:val="004A0F67"/>
    <w:rsid w:val="004A3510"/>
    <w:rsid w:val="004A50FA"/>
    <w:rsid w:val="004A722B"/>
    <w:rsid w:val="004B1210"/>
    <w:rsid w:val="004B2675"/>
    <w:rsid w:val="004B2941"/>
    <w:rsid w:val="004B33F2"/>
    <w:rsid w:val="004B75B8"/>
    <w:rsid w:val="004C381C"/>
    <w:rsid w:val="004C4EAE"/>
    <w:rsid w:val="004C4F95"/>
    <w:rsid w:val="004C5C0D"/>
    <w:rsid w:val="004D1FA1"/>
    <w:rsid w:val="004D2BBE"/>
    <w:rsid w:val="004D3F76"/>
    <w:rsid w:val="004D42A3"/>
    <w:rsid w:val="004D45C7"/>
    <w:rsid w:val="004D4F5D"/>
    <w:rsid w:val="004E231E"/>
    <w:rsid w:val="004E2F2E"/>
    <w:rsid w:val="004E48A2"/>
    <w:rsid w:val="004E7E06"/>
    <w:rsid w:val="004F048B"/>
    <w:rsid w:val="004F2BAC"/>
    <w:rsid w:val="004F361B"/>
    <w:rsid w:val="004F3BAA"/>
    <w:rsid w:val="00500EC4"/>
    <w:rsid w:val="00503BC0"/>
    <w:rsid w:val="00503C98"/>
    <w:rsid w:val="005043DB"/>
    <w:rsid w:val="00504F43"/>
    <w:rsid w:val="005058AA"/>
    <w:rsid w:val="00505F1B"/>
    <w:rsid w:val="005075DA"/>
    <w:rsid w:val="00510238"/>
    <w:rsid w:val="00511E25"/>
    <w:rsid w:val="00512AA9"/>
    <w:rsid w:val="0051764C"/>
    <w:rsid w:val="00520DE6"/>
    <w:rsid w:val="00524059"/>
    <w:rsid w:val="005258B7"/>
    <w:rsid w:val="00526D8A"/>
    <w:rsid w:val="0053103D"/>
    <w:rsid w:val="005322FA"/>
    <w:rsid w:val="0053431B"/>
    <w:rsid w:val="005356B4"/>
    <w:rsid w:val="00535EE7"/>
    <w:rsid w:val="00542303"/>
    <w:rsid w:val="00543B76"/>
    <w:rsid w:val="005442ED"/>
    <w:rsid w:val="00547221"/>
    <w:rsid w:val="00547701"/>
    <w:rsid w:val="005512E7"/>
    <w:rsid w:val="00556FAB"/>
    <w:rsid w:val="00560688"/>
    <w:rsid w:val="00563557"/>
    <w:rsid w:val="00563C71"/>
    <w:rsid w:val="005716E1"/>
    <w:rsid w:val="005727C4"/>
    <w:rsid w:val="00574F7F"/>
    <w:rsid w:val="00575526"/>
    <w:rsid w:val="005820FD"/>
    <w:rsid w:val="005842A2"/>
    <w:rsid w:val="00587ED4"/>
    <w:rsid w:val="00594D25"/>
    <w:rsid w:val="00595A53"/>
    <w:rsid w:val="005960B2"/>
    <w:rsid w:val="00597E14"/>
    <w:rsid w:val="005A02C1"/>
    <w:rsid w:val="005A1643"/>
    <w:rsid w:val="005A4DC6"/>
    <w:rsid w:val="005A748A"/>
    <w:rsid w:val="005B1094"/>
    <w:rsid w:val="005B237E"/>
    <w:rsid w:val="005B475F"/>
    <w:rsid w:val="005B6468"/>
    <w:rsid w:val="005C0770"/>
    <w:rsid w:val="005C2C06"/>
    <w:rsid w:val="005C6978"/>
    <w:rsid w:val="005C7913"/>
    <w:rsid w:val="005D0B12"/>
    <w:rsid w:val="005D0BCB"/>
    <w:rsid w:val="005D1157"/>
    <w:rsid w:val="005D1854"/>
    <w:rsid w:val="005D47F0"/>
    <w:rsid w:val="005D63D0"/>
    <w:rsid w:val="005D660E"/>
    <w:rsid w:val="005D7361"/>
    <w:rsid w:val="005E3DFA"/>
    <w:rsid w:val="005E4713"/>
    <w:rsid w:val="005E522D"/>
    <w:rsid w:val="005E57E2"/>
    <w:rsid w:val="005E5EE7"/>
    <w:rsid w:val="005F0111"/>
    <w:rsid w:val="005F0B17"/>
    <w:rsid w:val="005F3969"/>
    <w:rsid w:val="005F5E6C"/>
    <w:rsid w:val="005F6477"/>
    <w:rsid w:val="005F7905"/>
    <w:rsid w:val="00601C0E"/>
    <w:rsid w:val="00602216"/>
    <w:rsid w:val="0060615D"/>
    <w:rsid w:val="006067AC"/>
    <w:rsid w:val="00607492"/>
    <w:rsid w:val="00610DD9"/>
    <w:rsid w:val="00611531"/>
    <w:rsid w:val="00612CFF"/>
    <w:rsid w:val="00612DEA"/>
    <w:rsid w:val="00612E75"/>
    <w:rsid w:val="00613654"/>
    <w:rsid w:val="00613A5C"/>
    <w:rsid w:val="00613F77"/>
    <w:rsid w:val="00624E3E"/>
    <w:rsid w:val="00625F5F"/>
    <w:rsid w:val="00632E38"/>
    <w:rsid w:val="00632FDE"/>
    <w:rsid w:val="006344FC"/>
    <w:rsid w:val="00636EE0"/>
    <w:rsid w:val="00636F95"/>
    <w:rsid w:val="00642DE7"/>
    <w:rsid w:val="00646CF8"/>
    <w:rsid w:val="0064777B"/>
    <w:rsid w:val="006513F2"/>
    <w:rsid w:val="0065697E"/>
    <w:rsid w:val="00661631"/>
    <w:rsid w:val="00661FB0"/>
    <w:rsid w:val="0066268E"/>
    <w:rsid w:val="00663C8B"/>
    <w:rsid w:val="00663CF8"/>
    <w:rsid w:val="00664D14"/>
    <w:rsid w:val="006657F8"/>
    <w:rsid w:val="006726F1"/>
    <w:rsid w:val="00673D77"/>
    <w:rsid w:val="0067768A"/>
    <w:rsid w:val="00677BB2"/>
    <w:rsid w:val="006800ED"/>
    <w:rsid w:val="006849E0"/>
    <w:rsid w:val="00685BF8"/>
    <w:rsid w:val="00687EF0"/>
    <w:rsid w:val="006907B6"/>
    <w:rsid w:val="00691773"/>
    <w:rsid w:val="006946E8"/>
    <w:rsid w:val="00696047"/>
    <w:rsid w:val="00696FCF"/>
    <w:rsid w:val="006A0F06"/>
    <w:rsid w:val="006A4591"/>
    <w:rsid w:val="006A5A2E"/>
    <w:rsid w:val="006A65D1"/>
    <w:rsid w:val="006A71AA"/>
    <w:rsid w:val="006B0721"/>
    <w:rsid w:val="006B1033"/>
    <w:rsid w:val="006B1539"/>
    <w:rsid w:val="006B234F"/>
    <w:rsid w:val="006B25DD"/>
    <w:rsid w:val="006B3A69"/>
    <w:rsid w:val="006B4C9E"/>
    <w:rsid w:val="006B739F"/>
    <w:rsid w:val="006C22BD"/>
    <w:rsid w:val="006C2DDE"/>
    <w:rsid w:val="006C4137"/>
    <w:rsid w:val="006C4FFC"/>
    <w:rsid w:val="006D727D"/>
    <w:rsid w:val="006E0D48"/>
    <w:rsid w:val="006E1CEE"/>
    <w:rsid w:val="006E2891"/>
    <w:rsid w:val="006E3BCE"/>
    <w:rsid w:val="006E4B82"/>
    <w:rsid w:val="006E54C9"/>
    <w:rsid w:val="006F2326"/>
    <w:rsid w:val="006F2A5C"/>
    <w:rsid w:val="006F5A02"/>
    <w:rsid w:val="00700176"/>
    <w:rsid w:val="00700EFE"/>
    <w:rsid w:val="0070244D"/>
    <w:rsid w:val="00703837"/>
    <w:rsid w:val="00706170"/>
    <w:rsid w:val="00706958"/>
    <w:rsid w:val="00707262"/>
    <w:rsid w:val="007119BC"/>
    <w:rsid w:val="00713BA9"/>
    <w:rsid w:val="00715036"/>
    <w:rsid w:val="00717BAD"/>
    <w:rsid w:val="00723738"/>
    <w:rsid w:val="007245A0"/>
    <w:rsid w:val="00731703"/>
    <w:rsid w:val="00736563"/>
    <w:rsid w:val="00742B29"/>
    <w:rsid w:val="00743FA7"/>
    <w:rsid w:val="00746064"/>
    <w:rsid w:val="00747127"/>
    <w:rsid w:val="00747CB1"/>
    <w:rsid w:val="007510AE"/>
    <w:rsid w:val="007526A0"/>
    <w:rsid w:val="007551FD"/>
    <w:rsid w:val="007552AA"/>
    <w:rsid w:val="00755B0C"/>
    <w:rsid w:val="00770CF7"/>
    <w:rsid w:val="0077294F"/>
    <w:rsid w:val="00772B38"/>
    <w:rsid w:val="00774473"/>
    <w:rsid w:val="0077512D"/>
    <w:rsid w:val="00780A52"/>
    <w:rsid w:val="00783CA8"/>
    <w:rsid w:val="00785313"/>
    <w:rsid w:val="00785CAA"/>
    <w:rsid w:val="00790851"/>
    <w:rsid w:val="00792953"/>
    <w:rsid w:val="00793CBA"/>
    <w:rsid w:val="00795751"/>
    <w:rsid w:val="007A13FF"/>
    <w:rsid w:val="007A1650"/>
    <w:rsid w:val="007B2F53"/>
    <w:rsid w:val="007B455B"/>
    <w:rsid w:val="007B5903"/>
    <w:rsid w:val="007C2499"/>
    <w:rsid w:val="007C274D"/>
    <w:rsid w:val="007C3F83"/>
    <w:rsid w:val="007C45CA"/>
    <w:rsid w:val="007C5A24"/>
    <w:rsid w:val="007D08A0"/>
    <w:rsid w:val="007D09B3"/>
    <w:rsid w:val="007D2300"/>
    <w:rsid w:val="007D29A2"/>
    <w:rsid w:val="007D4F9D"/>
    <w:rsid w:val="007D5D6D"/>
    <w:rsid w:val="007D679A"/>
    <w:rsid w:val="007D78C2"/>
    <w:rsid w:val="007D7A38"/>
    <w:rsid w:val="007E038F"/>
    <w:rsid w:val="007E23A4"/>
    <w:rsid w:val="007E570F"/>
    <w:rsid w:val="007E6A6F"/>
    <w:rsid w:val="007F07C5"/>
    <w:rsid w:val="007F1812"/>
    <w:rsid w:val="007F1C5A"/>
    <w:rsid w:val="007F2586"/>
    <w:rsid w:val="007F26DB"/>
    <w:rsid w:val="007F3A2C"/>
    <w:rsid w:val="007F3CCA"/>
    <w:rsid w:val="007F4BCE"/>
    <w:rsid w:val="007F5457"/>
    <w:rsid w:val="007F71D8"/>
    <w:rsid w:val="007F7AD7"/>
    <w:rsid w:val="0080189F"/>
    <w:rsid w:val="00801F3E"/>
    <w:rsid w:val="00806E80"/>
    <w:rsid w:val="008104ED"/>
    <w:rsid w:val="0081093D"/>
    <w:rsid w:val="0081094E"/>
    <w:rsid w:val="00816329"/>
    <w:rsid w:val="00816574"/>
    <w:rsid w:val="008201C0"/>
    <w:rsid w:val="008238F1"/>
    <w:rsid w:val="00825433"/>
    <w:rsid w:val="0082550B"/>
    <w:rsid w:val="008276A8"/>
    <w:rsid w:val="00833149"/>
    <w:rsid w:val="0083373A"/>
    <w:rsid w:val="008369C5"/>
    <w:rsid w:val="008371A1"/>
    <w:rsid w:val="008373EB"/>
    <w:rsid w:val="00840A48"/>
    <w:rsid w:val="00841DAD"/>
    <w:rsid w:val="0084316A"/>
    <w:rsid w:val="00844783"/>
    <w:rsid w:val="0084738E"/>
    <w:rsid w:val="008506C4"/>
    <w:rsid w:val="0085194C"/>
    <w:rsid w:val="00852EF3"/>
    <w:rsid w:val="008551F9"/>
    <w:rsid w:val="00857589"/>
    <w:rsid w:val="00863EEE"/>
    <w:rsid w:val="008660FD"/>
    <w:rsid w:val="00866CAC"/>
    <w:rsid w:val="00867981"/>
    <w:rsid w:val="00871A01"/>
    <w:rsid w:val="00874F0F"/>
    <w:rsid w:val="008761F1"/>
    <w:rsid w:val="00876CF2"/>
    <w:rsid w:val="00881A83"/>
    <w:rsid w:val="00885CB9"/>
    <w:rsid w:val="00886846"/>
    <w:rsid w:val="008900E7"/>
    <w:rsid w:val="00890B79"/>
    <w:rsid w:val="00890E87"/>
    <w:rsid w:val="00890F5D"/>
    <w:rsid w:val="00892970"/>
    <w:rsid w:val="008940FB"/>
    <w:rsid w:val="0089602B"/>
    <w:rsid w:val="00896420"/>
    <w:rsid w:val="008A0876"/>
    <w:rsid w:val="008A0A91"/>
    <w:rsid w:val="008A0E03"/>
    <w:rsid w:val="008A21D6"/>
    <w:rsid w:val="008A2D00"/>
    <w:rsid w:val="008A78A7"/>
    <w:rsid w:val="008B3509"/>
    <w:rsid w:val="008B54F4"/>
    <w:rsid w:val="008B5929"/>
    <w:rsid w:val="008B5937"/>
    <w:rsid w:val="008B5B78"/>
    <w:rsid w:val="008B690C"/>
    <w:rsid w:val="008B6A9B"/>
    <w:rsid w:val="008C19B4"/>
    <w:rsid w:val="008C404B"/>
    <w:rsid w:val="008C4D31"/>
    <w:rsid w:val="008C5BC3"/>
    <w:rsid w:val="008C76F9"/>
    <w:rsid w:val="008D3754"/>
    <w:rsid w:val="008D4419"/>
    <w:rsid w:val="008D481E"/>
    <w:rsid w:val="008E1367"/>
    <w:rsid w:val="008E24E4"/>
    <w:rsid w:val="008F021D"/>
    <w:rsid w:val="008F0686"/>
    <w:rsid w:val="008F0E3A"/>
    <w:rsid w:val="008F1AC6"/>
    <w:rsid w:val="008F1B70"/>
    <w:rsid w:val="008F1D84"/>
    <w:rsid w:val="008F2893"/>
    <w:rsid w:val="008F3153"/>
    <w:rsid w:val="008F31B2"/>
    <w:rsid w:val="008F3E99"/>
    <w:rsid w:val="009026BD"/>
    <w:rsid w:val="00902A7D"/>
    <w:rsid w:val="0090340A"/>
    <w:rsid w:val="00904693"/>
    <w:rsid w:val="00904F24"/>
    <w:rsid w:val="00905598"/>
    <w:rsid w:val="00907B8F"/>
    <w:rsid w:val="0091081A"/>
    <w:rsid w:val="009116FC"/>
    <w:rsid w:val="00913A46"/>
    <w:rsid w:val="009141D5"/>
    <w:rsid w:val="009172F5"/>
    <w:rsid w:val="00920972"/>
    <w:rsid w:val="009229F0"/>
    <w:rsid w:val="009269EF"/>
    <w:rsid w:val="00934B15"/>
    <w:rsid w:val="00936D1E"/>
    <w:rsid w:val="009432E3"/>
    <w:rsid w:val="009440C2"/>
    <w:rsid w:val="009442EF"/>
    <w:rsid w:val="009459F7"/>
    <w:rsid w:val="0095060A"/>
    <w:rsid w:val="00951838"/>
    <w:rsid w:val="00953504"/>
    <w:rsid w:val="0095369F"/>
    <w:rsid w:val="00956360"/>
    <w:rsid w:val="009626BA"/>
    <w:rsid w:val="00972497"/>
    <w:rsid w:val="009724C1"/>
    <w:rsid w:val="009726BA"/>
    <w:rsid w:val="009731B9"/>
    <w:rsid w:val="00973C2E"/>
    <w:rsid w:val="00983FEB"/>
    <w:rsid w:val="00985989"/>
    <w:rsid w:val="00985F3A"/>
    <w:rsid w:val="00990B5B"/>
    <w:rsid w:val="00991737"/>
    <w:rsid w:val="009917D9"/>
    <w:rsid w:val="00991C86"/>
    <w:rsid w:val="00992E0E"/>
    <w:rsid w:val="00993C14"/>
    <w:rsid w:val="00994735"/>
    <w:rsid w:val="00995501"/>
    <w:rsid w:val="00996052"/>
    <w:rsid w:val="009972B7"/>
    <w:rsid w:val="00997FCB"/>
    <w:rsid w:val="009A4386"/>
    <w:rsid w:val="009A6105"/>
    <w:rsid w:val="009A6B72"/>
    <w:rsid w:val="009B051C"/>
    <w:rsid w:val="009B3489"/>
    <w:rsid w:val="009B386D"/>
    <w:rsid w:val="009B6525"/>
    <w:rsid w:val="009C2576"/>
    <w:rsid w:val="009C3E7D"/>
    <w:rsid w:val="009C4F68"/>
    <w:rsid w:val="009C6CB7"/>
    <w:rsid w:val="009D0171"/>
    <w:rsid w:val="009D09DD"/>
    <w:rsid w:val="009E23D3"/>
    <w:rsid w:val="009E673B"/>
    <w:rsid w:val="009F0509"/>
    <w:rsid w:val="009F11AF"/>
    <w:rsid w:val="009F264A"/>
    <w:rsid w:val="009F2F0D"/>
    <w:rsid w:val="009F344E"/>
    <w:rsid w:val="009F3475"/>
    <w:rsid w:val="00A028A5"/>
    <w:rsid w:val="00A04618"/>
    <w:rsid w:val="00A0491D"/>
    <w:rsid w:val="00A04ACA"/>
    <w:rsid w:val="00A071BD"/>
    <w:rsid w:val="00A10F15"/>
    <w:rsid w:val="00A13D45"/>
    <w:rsid w:val="00A16DC2"/>
    <w:rsid w:val="00A21E95"/>
    <w:rsid w:val="00A268A4"/>
    <w:rsid w:val="00A301DE"/>
    <w:rsid w:val="00A32577"/>
    <w:rsid w:val="00A33521"/>
    <w:rsid w:val="00A34E9C"/>
    <w:rsid w:val="00A364EB"/>
    <w:rsid w:val="00A3659D"/>
    <w:rsid w:val="00A42793"/>
    <w:rsid w:val="00A51CF4"/>
    <w:rsid w:val="00A53E7D"/>
    <w:rsid w:val="00A55012"/>
    <w:rsid w:val="00A558F4"/>
    <w:rsid w:val="00A57326"/>
    <w:rsid w:val="00A6155D"/>
    <w:rsid w:val="00A67E7E"/>
    <w:rsid w:val="00A7351A"/>
    <w:rsid w:val="00A74734"/>
    <w:rsid w:val="00A747EF"/>
    <w:rsid w:val="00A807E4"/>
    <w:rsid w:val="00A843F1"/>
    <w:rsid w:val="00A8495D"/>
    <w:rsid w:val="00A84B0D"/>
    <w:rsid w:val="00A84F7A"/>
    <w:rsid w:val="00A85A7F"/>
    <w:rsid w:val="00A864C1"/>
    <w:rsid w:val="00A86B31"/>
    <w:rsid w:val="00A91467"/>
    <w:rsid w:val="00A918F9"/>
    <w:rsid w:val="00A920CC"/>
    <w:rsid w:val="00A93A7A"/>
    <w:rsid w:val="00A94007"/>
    <w:rsid w:val="00A96D2B"/>
    <w:rsid w:val="00AA180F"/>
    <w:rsid w:val="00AA3E38"/>
    <w:rsid w:val="00AA6BE5"/>
    <w:rsid w:val="00AB132E"/>
    <w:rsid w:val="00AB5596"/>
    <w:rsid w:val="00AB676B"/>
    <w:rsid w:val="00AB69F4"/>
    <w:rsid w:val="00AC2348"/>
    <w:rsid w:val="00AC6212"/>
    <w:rsid w:val="00AD121C"/>
    <w:rsid w:val="00AD15E5"/>
    <w:rsid w:val="00AD3586"/>
    <w:rsid w:val="00AD6BE2"/>
    <w:rsid w:val="00AE062B"/>
    <w:rsid w:val="00AE24CB"/>
    <w:rsid w:val="00AE47F1"/>
    <w:rsid w:val="00AE6CF9"/>
    <w:rsid w:val="00AF0096"/>
    <w:rsid w:val="00AF2EA3"/>
    <w:rsid w:val="00AF6728"/>
    <w:rsid w:val="00B01471"/>
    <w:rsid w:val="00B02425"/>
    <w:rsid w:val="00B03F62"/>
    <w:rsid w:val="00B0461B"/>
    <w:rsid w:val="00B06464"/>
    <w:rsid w:val="00B142B5"/>
    <w:rsid w:val="00B16ED2"/>
    <w:rsid w:val="00B2470E"/>
    <w:rsid w:val="00B2506A"/>
    <w:rsid w:val="00B2521E"/>
    <w:rsid w:val="00B26F40"/>
    <w:rsid w:val="00B26FE3"/>
    <w:rsid w:val="00B34A14"/>
    <w:rsid w:val="00B356A4"/>
    <w:rsid w:val="00B364EC"/>
    <w:rsid w:val="00B36A07"/>
    <w:rsid w:val="00B378C0"/>
    <w:rsid w:val="00B417D4"/>
    <w:rsid w:val="00B45A27"/>
    <w:rsid w:val="00B5332C"/>
    <w:rsid w:val="00B5437B"/>
    <w:rsid w:val="00B5449A"/>
    <w:rsid w:val="00B54870"/>
    <w:rsid w:val="00B5522F"/>
    <w:rsid w:val="00B63E39"/>
    <w:rsid w:val="00B64684"/>
    <w:rsid w:val="00B67507"/>
    <w:rsid w:val="00B7055E"/>
    <w:rsid w:val="00B70AF5"/>
    <w:rsid w:val="00B74B6E"/>
    <w:rsid w:val="00B82627"/>
    <w:rsid w:val="00B85C2B"/>
    <w:rsid w:val="00B900FD"/>
    <w:rsid w:val="00B9386B"/>
    <w:rsid w:val="00B9423C"/>
    <w:rsid w:val="00BA1708"/>
    <w:rsid w:val="00BA62BD"/>
    <w:rsid w:val="00BA639E"/>
    <w:rsid w:val="00BA686D"/>
    <w:rsid w:val="00BB225A"/>
    <w:rsid w:val="00BB2D20"/>
    <w:rsid w:val="00BB30C8"/>
    <w:rsid w:val="00BB5C29"/>
    <w:rsid w:val="00BC0789"/>
    <w:rsid w:val="00BC13C6"/>
    <w:rsid w:val="00BC4683"/>
    <w:rsid w:val="00BC5526"/>
    <w:rsid w:val="00BE5654"/>
    <w:rsid w:val="00BE6937"/>
    <w:rsid w:val="00BE7077"/>
    <w:rsid w:val="00BF467A"/>
    <w:rsid w:val="00BF5EAA"/>
    <w:rsid w:val="00C00FAE"/>
    <w:rsid w:val="00C0139B"/>
    <w:rsid w:val="00C01798"/>
    <w:rsid w:val="00C02CA6"/>
    <w:rsid w:val="00C05FFA"/>
    <w:rsid w:val="00C063EC"/>
    <w:rsid w:val="00C073C3"/>
    <w:rsid w:val="00C0748D"/>
    <w:rsid w:val="00C12972"/>
    <w:rsid w:val="00C12B30"/>
    <w:rsid w:val="00C13FDA"/>
    <w:rsid w:val="00C26914"/>
    <w:rsid w:val="00C31DD4"/>
    <w:rsid w:val="00C36ACF"/>
    <w:rsid w:val="00C4111C"/>
    <w:rsid w:val="00C41A73"/>
    <w:rsid w:val="00C43FD1"/>
    <w:rsid w:val="00C45C97"/>
    <w:rsid w:val="00C525BD"/>
    <w:rsid w:val="00C57034"/>
    <w:rsid w:val="00C60743"/>
    <w:rsid w:val="00C61A92"/>
    <w:rsid w:val="00C6200D"/>
    <w:rsid w:val="00C640E4"/>
    <w:rsid w:val="00C64498"/>
    <w:rsid w:val="00C64B81"/>
    <w:rsid w:val="00C66FC6"/>
    <w:rsid w:val="00C6716E"/>
    <w:rsid w:val="00C72113"/>
    <w:rsid w:val="00C7356C"/>
    <w:rsid w:val="00C745A1"/>
    <w:rsid w:val="00C75FB4"/>
    <w:rsid w:val="00C76A94"/>
    <w:rsid w:val="00C85AAC"/>
    <w:rsid w:val="00C85D1A"/>
    <w:rsid w:val="00C86AC1"/>
    <w:rsid w:val="00C91904"/>
    <w:rsid w:val="00C9390D"/>
    <w:rsid w:val="00C959B8"/>
    <w:rsid w:val="00C97648"/>
    <w:rsid w:val="00CA02F9"/>
    <w:rsid w:val="00CA0A49"/>
    <w:rsid w:val="00CA51A3"/>
    <w:rsid w:val="00CA5E11"/>
    <w:rsid w:val="00CA60CF"/>
    <w:rsid w:val="00CA6D41"/>
    <w:rsid w:val="00CB185A"/>
    <w:rsid w:val="00CB1F9B"/>
    <w:rsid w:val="00CB2354"/>
    <w:rsid w:val="00CB5381"/>
    <w:rsid w:val="00CB6187"/>
    <w:rsid w:val="00CC0BE2"/>
    <w:rsid w:val="00CC2FA6"/>
    <w:rsid w:val="00CC48F5"/>
    <w:rsid w:val="00CC67FC"/>
    <w:rsid w:val="00CD631D"/>
    <w:rsid w:val="00CE1A14"/>
    <w:rsid w:val="00CE21F9"/>
    <w:rsid w:val="00CE4BC0"/>
    <w:rsid w:val="00CE4DD6"/>
    <w:rsid w:val="00CE4E76"/>
    <w:rsid w:val="00CE789D"/>
    <w:rsid w:val="00CF453A"/>
    <w:rsid w:val="00CF48FA"/>
    <w:rsid w:val="00CF4E35"/>
    <w:rsid w:val="00CF7E91"/>
    <w:rsid w:val="00D006B8"/>
    <w:rsid w:val="00D01BA1"/>
    <w:rsid w:val="00D0472D"/>
    <w:rsid w:val="00D06080"/>
    <w:rsid w:val="00D10BC9"/>
    <w:rsid w:val="00D1390E"/>
    <w:rsid w:val="00D141FA"/>
    <w:rsid w:val="00D171EB"/>
    <w:rsid w:val="00D22DCA"/>
    <w:rsid w:val="00D238D3"/>
    <w:rsid w:val="00D264C8"/>
    <w:rsid w:val="00D275B5"/>
    <w:rsid w:val="00D27AC8"/>
    <w:rsid w:val="00D3435C"/>
    <w:rsid w:val="00D34394"/>
    <w:rsid w:val="00D34C3F"/>
    <w:rsid w:val="00D350FB"/>
    <w:rsid w:val="00D40677"/>
    <w:rsid w:val="00D4099A"/>
    <w:rsid w:val="00D411D3"/>
    <w:rsid w:val="00D4212F"/>
    <w:rsid w:val="00D446F5"/>
    <w:rsid w:val="00D45FFB"/>
    <w:rsid w:val="00D47874"/>
    <w:rsid w:val="00D55C95"/>
    <w:rsid w:val="00D61C60"/>
    <w:rsid w:val="00D638EB"/>
    <w:rsid w:val="00D6695F"/>
    <w:rsid w:val="00D7020E"/>
    <w:rsid w:val="00D72BD6"/>
    <w:rsid w:val="00D73468"/>
    <w:rsid w:val="00D737C2"/>
    <w:rsid w:val="00D74A34"/>
    <w:rsid w:val="00D76EFD"/>
    <w:rsid w:val="00D81989"/>
    <w:rsid w:val="00D865E0"/>
    <w:rsid w:val="00D86697"/>
    <w:rsid w:val="00D87246"/>
    <w:rsid w:val="00D91F60"/>
    <w:rsid w:val="00D973A6"/>
    <w:rsid w:val="00DA0821"/>
    <w:rsid w:val="00DA29AF"/>
    <w:rsid w:val="00DA6202"/>
    <w:rsid w:val="00DB5946"/>
    <w:rsid w:val="00DC124B"/>
    <w:rsid w:val="00DC1412"/>
    <w:rsid w:val="00DC1B62"/>
    <w:rsid w:val="00DC6081"/>
    <w:rsid w:val="00DC7A36"/>
    <w:rsid w:val="00DD0059"/>
    <w:rsid w:val="00DD0AE1"/>
    <w:rsid w:val="00DD1A0F"/>
    <w:rsid w:val="00DD1A17"/>
    <w:rsid w:val="00DD2C82"/>
    <w:rsid w:val="00DD3863"/>
    <w:rsid w:val="00DD487A"/>
    <w:rsid w:val="00DD6269"/>
    <w:rsid w:val="00DD7186"/>
    <w:rsid w:val="00DD7BE5"/>
    <w:rsid w:val="00DD7D7B"/>
    <w:rsid w:val="00DE1929"/>
    <w:rsid w:val="00DE2BCE"/>
    <w:rsid w:val="00DE656D"/>
    <w:rsid w:val="00DE6CED"/>
    <w:rsid w:val="00DF1245"/>
    <w:rsid w:val="00DF4000"/>
    <w:rsid w:val="00DF5051"/>
    <w:rsid w:val="00DF6645"/>
    <w:rsid w:val="00DF6674"/>
    <w:rsid w:val="00E03754"/>
    <w:rsid w:val="00E045B4"/>
    <w:rsid w:val="00E05613"/>
    <w:rsid w:val="00E056EB"/>
    <w:rsid w:val="00E119DC"/>
    <w:rsid w:val="00E14515"/>
    <w:rsid w:val="00E145BE"/>
    <w:rsid w:val="00E16604"/>
    <w:rsid w:val="00E166F2"/>
    <w:rsid w:val="00E17493"/>
    <w:rsid w:val="00E238FC"/>
    <w:rsid w:val="00E2599D"/>
    <w:rsid w:val="00E2676C"/>
    <w:rsid w:val="00E26E35"/>
    <w:rsid w:val="00E274D5"/>
    <w:rsid w:val="00E279AC"/>
    <w:rsid w:val="00E32017"/>
    <w:rsid w:val="00E32C99"/>
    <w:rsid w:val="00E36864"/>
    <w:rsid w:val="00E4046A"/>
    <w:rsid w:val="00E40DCF"/>
    <w:rsid w:val="00E42A3C"/>
    <w:rsid w:val="00E43C6E"/>
    <w:rsid w:val="00E4743D"/>
    <w:rsid w:val="00E5525C"/>
    <w:rsid w:val="00E55765"/>
    <w:rsid w:val="00E5691E"/>
    <w:rsid w:val="00E60B4A"/>
    <w:rsid w:val="00E6233F"/>
    <w:rsid w:val="00E62508"/>
    <w:rsid w:val="00E62C9E"/>
    <w:rsid w:val="00E6414B"/>
    <w:rsid w:val="00E644AC"/>
    <w:rsid w:val="00E66E90"/>
    <w:rsid w:val="00E66EE5"/>
    <w:rsid w:val="00E66EFF"/>
    <w:rsid w:val="00E677AB"/>
    <w:rsid w:val="00E67A5F"/>
    <w:rsid w:val="00E71049"/>
    <w:rsid w:val="00E7280C"/>
    <w:rsid w:val="00E72B54"/>
    <w:rsid w:val="00E73534"/>
    <w:rsid w:val="00E7416A"/>
    <w:rsid w:val="00E77DC7"/>
    <w:rsid w:val="00E81849"/>
    <w:rsid w:val="00E845C1"/>
    <w:rsid w:val="00E84EA9"/>
    <w:rsid w:val="00E8669C"/>
    <w:rsid w:val="00E86C27"/>
    <w:rsid w:val="00E91C62"/>
    <w:rsid w:val="00E947ED"/>
    <w:rsid w:val="00E95DDA"/>
    <w:rsid w:val="00EA1EFA"/>
    <w:rsid w:val="00EA6DC7"/>
    <w:rsid w:val="00EA74C5"/>
    <w:rsid w:val="00EA78E9"/>
    <w:rsid w:val="00EB01A2"/>
    <w:rsid w:val="00EB122E"/>
    <w:rsid w:val="00EB2D5A"/>
    <w:rsid w:val="00EB4B35"/>
    <w:rsid w:val="00EB4C4A"/>
    <w:rsid w:val="00EB4F95"/>
    <w:rsid w:val="00EC10B0"/>
    <w:rsid w:val="00EC6F14"/>
    <w:rsid w:val="00EC7812"/>
    <w:rsid w:val="00ED4E17"/>
    <w:rsid w:val="00ED4F7E"/>
    <w:rsid w:val="00EE3468"/>
    <w:rsid w:val="00EE3854"/>
    <w:rsid w:val="00EE7234"/>
    <w:rsid w:val="00EE7AD7"/>
    <w:rsid w:val="00EF15A4"/>
    <w:rsid w:val="00EF37B1"/>
    <w:rsid w:val="00EF6D71"/>
    <w:rsid w:val="00EF6E4B"/>
    <w:rsid w:val="00F024A7"/>
    <w:rsid w:val="00F069D3"/>
    <w:rsid w:val="00F10C1A"/>
    <w:rsid w:val="00F10FE5"/>
    <w:rsid w:val="00F126A3"/>
    <w:rsid w:val="00F126B8"/>
    <w:rsid w:val="00F13FA3"/>
    <w:rsid w:val="00F22D1B"/>
    <w:rsid w:val="00F23F69"/>
    <w:rsid w:val="00F3049E"/>
    <w:rsid w:val="00F36CF1"/>
    <w:rsid w:val="00F40DF4"/>
    <w:rsid w:val="00F42AF9"/>
    <w:rsid w:val="00F44CE4"/>
    <w:rsid w:val="00F51E0D"/>
    <w:rsid w:val="00F52F92"/>
    <w:rsid w:val="00F53BCC"/>
    <w:rsid w:val="00F53C23"/>
    <w:rsid w:val="00F54C9E"/>
    <w:rsid w:val="00F601F8"/>
    <w:rsid w:val="00F60FAC"/>
    <w:rsid w:val="00F612D2"/>
    <w:rsid w:val="00F65707"/>
    <w:rsid w:val="00F66115"/>
    <w:rsid w:val="00F662CA"/>
    <w:rsid w:val="00F66E3B"/>
    <w:rsid w:val="00F67F66"/>
    <w:rsid w:val="00F74726"/>
    <w:rsid w:val="00F74799"/>
    <w:rsid w:val="00F74F5D"/>
    <w:rsid w:val="00F810D0"/>
    <w:rsid w:val="00F850F2"/>
    <w:rsid w:val="00F87DE6"/>
    <w:rsid w:val="00F87E2F"/>
    <w:rsid w:val="00F91442"/>
    <w:rsid w:val="00F93EBE"/>
    <w:rsid w:val="00F96C04"/>
    <w:rsid w:val="00F97E74"/>
    <w:rsid w:val="00FA05A8"/>
    <w:rsid w:val="00FA2C7B"/>
    <w:rsid w:val="00FA2D06"/>
    <w:rsid w:val="00FA54C4"/>
    <w:rsid w:val="00FA6F7B"/>
    <w:rsid w:val="00FA7B36"/>
    <w:rsid w:val="00FB0480"/>
    <w:rsid w:val="00FB4EB0"/>
    <w:rsid w:val="00FC05AB"/>
    <w:rsid w:val="00FC0849"/>
    <w:rsid w:val="00FC1C43"/>
    <w:rsid w:val="00FC1E98"/>
    <w:rsid w:val="00FC24F4"/>
    <w:rsid w:val="00FC581E"/>
    <w:rsid w:val="00FC595F"/>
    <w:rsid w:val="00FC6A63"/>
    <w:rsid w:val="00FC6FD1"/>
    <w:rsid w:val="00FD178C"/>
    <w:rsid w:val="00FD1DEF"/>
    <w:rsid w:val="00FD444D"/>
    <w:rsid w:val="00FD6CE9"/>
    <w:rsid w:val="00FD76F2"/>
    <w:rsid w:val="00FE059A"/>
    <w:rsid w:val="00FE18E7"/>
    <w:rsid w:val="00FE254B"/>
    <w:rsid w:val="00FE2A63"/>
    <w:rsid w:val="00FE4C8F"/>
    <w:rsid w:val="00FE50F1"/>
    <w:rsid w:val="00FE5B4A"/>
    <w:rsid w:val="00FE5C9C"/>
    <w:rsid w:val="00FF0CBD"/>
    <w:rsid w:val="0124F181"/>
    <w:rsid w:val="01C0716E"/>
    <w:rsid w:val="020222C0"/>
    <w:rsid w:val="0487D1B2"/>
    <w:rsid w:val="04C0D774"/>
    <w:rsid w:val="05127958"/>
    <w:rsid w:val="065DE4C5"/>
    <w:rsid w:val="075809A0"/>
    <w:rsid w:val="0788EEEC"/>
    <w:rsid w:val="0845BCB5"/>
    <w:rsid w:val="0939604A"/>
    <w:rsid w:val="0959ED09"/>
    <w:rsid w:val="097E0F1A"/>
    <w:rsid w:val="09999B04"/>
    <w:rsid w:val="09E684CA"/>
    <w:rsid w:val="0B077D2B"/>
    <w:rsid w:val="0BAE9A5A"/>
    <w:rsid w:val="0BEAA7EC"/>
    <w:rsid w:val="0BFB4DEF"/>
    <w:rsid w:val="0C44FB31"/>
    <w:rsid w:val="0E847FA1"/>
    <w:rsid w:val="0F1D5F1B"/>
    <w:rsid w:val="0FA284AD"/>
    <w:rsid w:val="0FFC82BC"/>
    <w:rsid w:val="1040840D"/>
    <w:rsid w:val="12147393"/>
    <w:rsid w:val="135E8E70"/>
    <w:rsid w:val="13A3FE33"/>
    <w:rsid w:val="158D6892"/>
    <w:rsid w:val="15B2EB86"/>
    <w:rsid w:val="1672661E"/>
    <w:rsid w:val="17AE99AE"/>
    <w:rsid w:val="17B6D11B"/>
    <w:rsid w:val="1916F0F6"/>
    <w:rsid w:val="19AEFB15"/>
    <w:rsid w:val="1A13EB12"/>
    <w:rsid w:val="1A909151"/>
    <w:rsid w:val="1B6056BE"/>
    <w:rsid w:val="1CF85F2D"/>
    <w:rsid w:val="1D5844DF"/>
    <w:rsid w:val="1E6B2154"/>
    <w:rsid w:val="1FC94B06"/>
    <w:rsid w:val="1FED872F"/>
    <w:rsid w:val="2025FDD5"/>
    <w:rsid w:val="20BA65D0"/>
    <w:rsid w:val="2328ED94"/>
    <w:rsid w:val="24A18F91"/>
    <w:rsid w:val="26ACBD81"/>
    <w:rsid w:val="27E2BE90"/>
    <w:rsid w:val="27F4B804"/>
    <w:rsid w:val="2872A3F8"/>
    <w:rsid w:val="28B05EC9"/>
    <w:rsid w:val="29FF7A5F"/>
    <w:rsid w:val="2A7A8729"/>
    <w:rsid w:val="2A860CDE"/>
    <w:rsid w:val="2B7BDA40"/>
    <w:rsid w:val="2BE33574"/>
    <w:rsid w:val="2BF0CACE"/>
    <w:rsid w:val="2ED3C2C2"/>
    <w:rsid w:val="2F085F03"/>
    <w:rsid w:val="303648BE"/>
    <w:rsid w:val="30669EC6"/>
    <w:rsid w:val="307BF426"/>
    <w:rsid w:val="315EF4B3"/>
    <w:rsid w:val="31CE3728"/>
    <w:rsid w:val="32EAB165"/>
    <w:rsid w:val="330C609E"/>
    <w:rsid w:val="3385DD14"/>
    <w:rsid w:val="33AC8A97"/>
    <w:rsid w:val="34125F60"/>
    <w:rsid w:val="34B0FEC3"/>
    <w:rsid w:val="3511DDA9"/>
    <w:rsid w:val="355E0334"/>
    <w:rsid w:val="3788309D"/>
    <w:rsid w:val="37C09D7E"/>
    <w:rsid w:val="3857E072"/>
    <w:rsid w:val="3882D99D"/>
    <w:rsid w:val="38BECC16"/>
    <w:rsid w:val="39A7B540"/>
    <w:rsid w:val="39DD8E47"/>
    <w:rsid w:val="3AA8ABD1"/>
    <w:rsid w:val="3BBE5185"/>
    <w:rsid w:val="3BED9462"/>
    <w:rsid w:val="3DC2BBFC"/>
    <w:rsid w:val="3E0586E6"/>
    <w:rsid w:val="3E3FDB66"/>
    <w:rsid w:val="3EAE2F88"/>
    <w:rsid w:val="3FB124C7"/>
    <w:rsid w:val="404B6C39"/>
    <w:rsid w:val="418AD163"/>
    <w:rsid w:val="422C99A7"/>
    <w:rsid w:val="428C19EB"/>
    <w:rsid w:val="44A9F7E4"/>
    <w:rsid w:val="46AAADA8"/>
    <w:rsid w:val="47CAE530"/>
    <w:rsid w:val="485B79E8"/>
    <w:rsid w:val="4A6774F5"/>
    <w:rsid w:val="4D23B049"/>
    <w:rsid w:val="4E331828"/>
    <w:rsid w:val="50E3D85C"/>
    <w:rsid w:val="52A61DE8"/>
    <w:rsid w:val="52AA8964"/>
    <w:rsid w:val="53504231"/>
    <w:rsid w:val="53716D8B"/>
    <w:rsid w:val="54E98188"/>
    <w:rsid w:val="556B4DD1"/>
    <w:rsid w:val="56FD9E5A"/>
    <w:rsid w:val="57B17EAF"/>
    <w:rsid w:val="5952D521"/>
    <w:rsid w:val="5A4B6646"/>
    <w:rsid w:val="5A5833BD"/>
    <w:rsid w:val="5B07B44D"/>
    <w:rsid w:val="5B7357C9"/>
    <w:rsid w:val="5BAB4E5F"/>
    <w:rsid w:val="5BB39FE2"/>
    <w:rsid w:val="5C14E85A"/>
    <w:rsid w:val="5E874C0A"/>
    <w:rsid w:val="5F171F19"/>
    <w:rsid w:val="5F3E2E93"/>
    <w:rsid w:val="5F51B2BF"/>
    <w:rsid w:val="5F937624"/>
    <w:rsid w:val="5FC7C951"/>
    <w:rsid w:val="60527DB6"/>
    <w:rsid w:val="607F5E27"/>
    <w:rsid w:val="61843891"/>
    <w:rsid w:val="61943CE5"/>
    <w:rsid w:val="620EF0AA"/>
    <w:rsid w:val="622C905E"/>
    <w:rsid w:val="63059CC3"/>
    <w:rsid w:val="63F411C5"/>
    <w:rsid w:val="6420CCDD"/>
    <w:rsid w:val="651F3713"/>
    <w:rsid w:val="66820E05"/>
    <w:rsid w:val="66D9D1C6"/>
    <w:rsid w:val="67DC3B2A"/>
    <w:rsid w:val="68C3D205"/>
    <w:rsid w:val="69363E2C"/>
    <w:rsid w:val="6B6779A9"/>
    <w:rsid w:val="6D52F304"/>
    <w:rsid w:val="6E3C8E5B"/>
    <w:rsid w:val="6EB6A528"/>
    <w:rsid w:val="6FD06E59"/>
    <w:rsid w:val="70B8AB08"/>
    <w:rsid w:val="711B5C12"/>
    <w:rsid w:val="71BE2BA7"/>
    <w:rsid w:val="722B55CA"/>
    <w:rsid w:val="72490F08"/>
    <w:rsid w:val="736D56AD"/>
    <w:rsid w:val="737DD004"/>
    <w:rsid w:val="7401E8BC"/>
    <w:rsid w:val="753A839F"/>
    <w:rsid w:val="753E4B0A"/>
    <w:rsid w:val="762FA514"/>
    <w:rsid w:val="76E0D858"/>
    <w:rsid w:val="771F9685"/>
    <w:rsid w:val="78281C1A"/>
    <w:rsid w:val="79995501"/>
    <w:rsid w:val="79C7A817"/>
    <w:rsid w:val="79D72577"/>
    <w:rsid w:val="7AC69BFD"/>
    <w:rsid w:val="7B78EB52"/>
    <w:rsid w:val="7C04917A"/>
    <w:rsid w:val="7C74E0E4"/>
    <w:rsid w:val="7CC26AC0"/>
    <w:rsid w:val="7D129552"/>
    <w:rsid w:val="7D2F8E91"/>
    <w:rsid w:val="7DD737A6"/>
    <w:rsid w:val="7E1022B7"/>
    <w:rsid w:val="7EDED39B"/>
    <w:rsid w:val="7F7AD99A"/>
    <w:rsid w:val="7F7BD204"/>
    <w:rsid w:val="7FE6C18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865FE1B"/>
  <w15:docId w15:val="{D67F990A-9407-4274-B060-C53C57D4F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DD1A17"/>
    <w:pPr>
      <w:suppressAutoHyphens/>
    </w:pPr>
    <w:rPr>
      <w:sz w:val="24"/>
      <w:szCs w:val="24"/>
      <w:lang w:eastAsia="ar-SA"/>
    </w:rPr>
  </w:style>
  <w:style w:type="paragraph" w:styleId="Pealkiri1">
    <w:name w:val="heading 1"/>
    <w:basedOn w:val="Normaallaad"/>
    <w:next w:val="Normaallaad"/>
    <w:link w:val="Pealkiri1Mrk"/>
    <w:uiPriority w:val="99"/>
    <w:qFormat/>
    <w:rsid w:val="0065697E"/>
    <w:pPr>
      <w:keepNext/>
      <w:keepLines/>
      <w:spacing w:before="480"/>
      <w:outlineLvl w:val="0"/>
    </w:pPr>
    <w:rPr>
      <w:rFonts w:ascii="Cambria" w:hAnsi="Cambria"/>
      <w:b/>
      <w:bCs/>
      <w:color w:val="365F91"/>
      <w:sz w:val="28"/>
      <w:szCs w:val="28"/>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basedOn w:val="Liguvaikefont"/>
    <w:link w:val="Pealkiri1"/>
    <w:uiPriority w:val="99"/>
    <w:locked/>
    <w:rsid w:val="0065697E"/>
    <w:rPr>
      <w:rFonts w:ascii="Cambria" w:hAnsi="Cambria" w:cs="Times New Roman"/>
      <w:b/>
      <w:bCs/>
      <w:color w:val="365F91"/>
      <w:sz w:val="28"/>
      <w:szCs w:val="28"/>
      <w:lang w:eastAsia="ar-SA" w:bidi="ar-SA"/>
    </w:rPr>
  </w:style>
  <w:style w:type="character" w:styleId="WW8Num1z0" w:customStyle="1">
    <w:name w:val="WW8Num1z0"/>
    <w:uiPriority w:val="99"/>
    <w:rsid w:val="00E84EA9"/>
    <w:rPr>
      <w:color w:val="auto"/>
    </w:rPr>
  </w:style>
  <w:style w:type="character" w:styleId="WW8Num1z1" w:customStyle="1">
    <w:name w:val="WW8Num1z1"/>
    <w:uiPriority w:val="99"/>
    <w:rsid w:val="00E84EA9"/>
  </w:style>
  <w:style w:type="character" w:styleId="WW8Num2z0" w:customStyle="1">
    <w:name w:val="WW8Num2z0"/>
    <w:uiPriority w:val="99"/>
    <w:rsid w:val="00E84EA9"/>
  </w:style>
  <w:style w:type="character" w:styleId="WW8Num3z0" w:customStyle="1">
    <w:name w:val="WW8Num3z0"/>
    <w:uiPriority w:val="99"/>
    <w:rsid w:val="00E84EA9"/>
  </w:style>
  <w:style w:type="character" w:styleId="WW8Num4z0" w:customStyle="1">
    <w:name w:val="WW8Num4z0"/>
    <w:uiPriority w:val="99"/>
    <w:rsid w:val="00E84EA9"/>
    <w:rPr>
      <w:rFonts w:ascii="Times New Roman" w:hAnsi="Times New Roman"/>
    </w:rPr>
  </w:style>
  <w:style w:type="character" w:styleId="WW8Num4z1" w:customStyle="1">
    <w:name w:val="WW8Num4z1"/>
    <w:uiPriority w:val="99"/>
    <w:rsid w:val="00E84EA9"/>
    <w:rPr>
      <w:rFonts w:ascii="Courier New" w:hAnsi="Courier New"/>
    </w:rPr>
  </w:style>
  <w:style w:type="character" w:styleId="WW8Num4z2" w:customStyle="1">
    <w:name w:val="WW8Num4z2"/>
    <w:uiPriority w:val="99"/>
    <w:rsid w:val="00E84EA9"/>
    <w:rPr>
      <w:rFonts w:ascii="Wingdings" w:hAnsi="Wingdings"/>
    </w:rPr>
  </w:style>
  <w:style w:type="character" w:styleId="WW8Num4z3" w:customStyle="1">
    <w:name w:val="WW8Num4z3"/>
    <w:uiPriority w:val="99"/>
    <w:rsid w:val="00E84EA9"/>
    <w:rPr>
      <w:rFonts w:ascii="Symbol" w:hAnsi="Symbol"/>
    </w:rPr>
  </w:style>
  <w:style w:type="character" w:styleId="WW8Num5z0" w:customStyle="1">
    <w:name w:val="WW8Num5z0"/>
    <w:uiPriority w:val="99"/>
    <w:rsid w:val="00E84EA9"/>
  </w:style>
  <w:style w:type="character" w:styleId="WW8Num6z0" w:customStyle="1">
    <w:name w:val="WW8Num6z0"/>
    <w:uiPriority w:val="99"/>
    <w:rsid w:val="00E84EA9"/>
  </w:style>
  <w:style w:type="character" w:styleId="WW8Num7z0" w:customStyle="1">
    <w:name w:val="WW8Num7z0"/>
    <w:uiPriority w:val="99"/>
    <w:rsid w:val="00E84EA9"/>
  </w:style>
  <w:style w:type="character" w:styleId="WW8Num8z0" w:customStyle="1">
    <w:name w:val="WW8Num8z0"/>
    <w:uiPriority w:val="99"/>
    <w:rsid w:val="00E84EA9"/>
  </w:style>
  <w:style w:type="character" w:styleId="WW8Num9z0" w:customStyle="1">
    <w:name w:val="WW8Num9z0"/>
    <w:uiPriority w:val="99"/>
    <w:rsid w:val="00E84EA9"/>
  </w:style>
  <w:style w:type="character" w:styleId="WW8Num10z0" w:customStyle="1">
    <w:name w:val="WW8Num10z0"/>
    <w:uiPriority w:val="99"/>
    <w:rsid w:val="00E84EA9"/>
    <w:rPr>
      <w:b/>
    </w:rPr>
  </w:style>
  <w:style w:type="character" w:styleId="WW8Num10z1" w:customStyle="1">
    <w:name w:val="WW8Num10z1"/>
    <w:uiPriority w:val="99"/>
    <w:rsid w:val="00E84EA9"/>
  </w:style>
  <w:style w:type="character" w:styleId="Liguvaikefont1" w:customStyle="1">
    <w:name w:val="Lõigu vaikefont1"/>
    <w:uiPriority w:val="99"/>
    <w:rsid w:val="00E84EA9"/>
  </w:style>
  <w:style w:type="character" w:styleId="Hperlink">
    <w:name w:val="Hyperlink"/>
    <w:basedOn w:val="Liguvaikefont1"/>
    <w:uiPriority w:val="99"/>
    <w:rsid w:val="00E84EA9"/>
    <w:rPr>
      <w:rFonts w:cs="Times New Roman"/>
      <w:color w:val="0000FF"/>
      <w:u w:val="single"/>
    </w:rPr>
  </w:style>
  <w:style w:type="character" w:styleId="Kommentaariviide1" w:customStyle="1">
    <w:name w:val="Kommentaari viide1"/>
    <w:basedOn w:val="Liguvaikefont1"/>
    <w:uiPriority w:val="99"/>
    <w:rsid w:val="00E84EA9"/>
    <w:rPr>
      <w:rFonts w:cs="Times New Roman"/>
      <w:sz w:val="16"/>
      <w:szCs w:val="16"/>
    </w:rPr>
  </w:style>
  <w:style w:type="character" w:styleId="KommentaaritekstMrk" w:customStyle="1">
    <w:name w:val="Kommentaari tekst Märk"/>
    <w:basedOn w:val="Liguvaikefont1"/>
    <w:uiPriority w:val="99"/>
    <w:rsid w:val="00E84EA9"/>
    <w:rPr>
      <w:rFonts w:ascii="Times New Roman" w:hAnsi="Times New Roman" w:cs="Times New Roman"/>
      <w:sz w:val="20"/>
      <w:szCs w:val="20"/>
    </w:rPr>
  </w:style>
  <w:style w:type="character" w:styleId="JutumullitekstMrk" w:customStyle="1">
    <w:name w:val="Jutumullitekst Märk"/>
    <w:basedOn w:val="Liguvaikefont1"/>
    <w:uiPriority w:val="99"/>
    <w:rsid w:val="00E84EA9"/>
    <w:rPr>
      <w:rFonts w:ascii="Tahoma" w:hAnsi="Tahoma" w:cs="Tahoma"/>
      <w:sz w:val="16"/>
      <w:szCs w:val="16"/>
    </w:rPr>
  </w:style>
  <w:style w:type="character" w:styleId="Kehatekst3Mrk" w:customStyle="1">
    <w:name w:val="Kehatekst 3 Märk"/>
    <w:basedOn w:val="Liguvaikefont1"/>
    <w:uiPriority w:val="99"/>
    <w:rsid w:val="00E84EA9"/>
    <w:rPr>
      <w:rFonts w:ascii="Times New Roman" w:hAnsi="Times New Roman" w:cs="Times New Roman"/>
      <w:sz w:val="20"/>
      <w:szCs w:val="20"/>
    </w:rPr>
  </w:style>
  <w:style w:type="character" w:styleId="KehatekstMrk" w:customStyle="1">
    <w:name w:val="Kehatekst Märk"/>
    <w:basedOn w:val="Liguvaikefont1"/>
    <w:uiPriority w:val="99"/>
    <w:rsid w:val="00E84EA9"/>
    <w:rPr>
      <w:rFonts w:ascii="Times New Roman" w:hAnsi="Times New Roman" w:cs="Times New Roman"/>
      <w:sz w:val="24"/>
      <w:szCs w:val="24"/>
    </w:rPr>
  </w:style>
  <w:style w:type="character" w:styleId="PisMrk" w:customStyle="1">
    <w:name w:val="Päis Märk"/>
    <w:basedOn w:val="Liguvaikefont1"/>
    <w:uiPriority w:val="99"/>
    <w:rsid w:val="00E84EA9"/>
    <w:rPr>
      <w:rFonts w:ascii="Times New Roman" w:hAnsi="Times New Roman" w:cs="Times New Roman"/>
      <w:sz w:val="24"/>
      <w:szCs w:val="24"/>
    </w:rPr>
  </w:style>
  <w:style w:type="character" w:styleId="JalusMrk" w:customStyle="1">
    <w:name w:val="Jalus Märk"/>
    <w:basedOn w:val="Liguvaikefont1"/>
    <w:uiPriority w:val="99"/>
    <w:rsid w:val="00E84EA9"/>
    <w:rPr>
      <w:rFonts w:ascii="Times New Roman" w:hAnsi="Times New Roman" w:cs="Times New Roman"/>
      <w:sz w:val="24"/>
      <w:szCs w:val="24"/>
    </w:rPr>
  </w:style>
  <w:style w:type="character" w:styleId="KommentaariteemaMrk" w:customStyle="1">
    <w:name w:val="Kommentaari teema Märk"/>
    <w:basedOn w:val="KommentaaritekstMrk"/>
    <w:uiPriority w:val="99"/>
    <w:rsid w:val="00E84EA9"/>
    <w:rPr>
      <w:rFonts w:ascii="Times New Roman" w:hAnsi="Times New Roman" w:cs="Times New Roman"/>
      <w:b/>
      <w:bCs/>
      <w:sz w:val="20"/>
      <w:szCs w:val="20"/>
    </w:rPr>
  </w:style>
  <w:style w:type="character" w:styleId="AllmrkusetekstMrk" w:customStyle="1">
    <w:name w:val="Allmärkuse tekst Märk"/>
    <w:basedOn w:val="Liguvaikefont1"/>
    <w:uiPriority w:val="99"/>
    <w:rsid w:val="00E84EA9"/>
    <w:rPr>
      <w:rFonts w:ascii="Times New Roman" w:hAnsi="Times New Roman" w:cs="Times New Roman"/>
    </w:rPr>
  </w:style>
  <w:style w:type="character" w:styleId="FootnoteCharacters" w:customStyle="1">
    <w:name w:val="Footnote Characters"/>
    <w:basedOn w:val="Liguvaikefont1"/>
    <w:uiPriority w:val="99"/>
    <w:rsid w:val="00E84EA9"/>
    <w:rPr>
      <w:rFonts w:cs="Times New Roman"/>
      <w:vertAlign w:val="superscript"/>
    </w:rPr>
  </w:style>
  <w:style w:type="character" w:styleId="AlapealkiriMrk" w:customStyle="1">
    <w:name w:val="Alapealkiri Märk"/>
    <w:basedOn w:val="Liguvaikefont1"/>
    <w:uiPriority w:val="99"/>
    <w:rsid w:val="00E84EA9"/>
    <w:rPr>
      <w:rFonts w:ascii="Cambria" w:hAnsi="Cambria" w:cs="Times New Roman"/>
      <w:i/>
      <w:iCs/>
      <w:color w:val="4F81BD"/>
      <w:spacing w:val="15"/>
      <w:sz w:val="24"/>
      <w:szCs w:val="24"/>
    </w:rPr>
  </w:style>
  <w:style w:type="paragraph" w:styleId="Heading" w:customStyle="1">
    <w:name w:val="Heading"/>
    <w:basedOn w:val="Normaallaad"/>
    <w:next w:val="Kehatekst"/>
    <w:uiPriority w:val="99"/>
    <w:rsid w:val="00E84EA9"/>
    <w:pPr>
      <w:keepNext/>
      <w:spacing w:before="240" w:after="120"/>
    </w:pPr>
    <w:rPr>
      <w:rFonts w:ascii="Arial" w:hAnsi="Arial" w:cs="Tahoma"/>
      <w:sz w:val="28"/>
      <w:szCs w:val="28"/>
    </w:rPr>
  </w:style>
  <w:style w:type="paragraph" w:styleId="Kehatekst">
    <w:name w:val="Body Text"/>
    <w:basedOn w:val="Normaallaad"/>
    <w:link w:val="KehatekstMrk1"/>
    <w:uiPriority w:val="99"/>
    <w:rsid w:val="00E84EA9"/>
    <w:pPr>
      <w:spacing w:after="120"/>
    </w:pPr>
  </w:style>
  <w:style w:type="character" w:styleId="KehatekstMrk1" w:customStyle="1">
    <w:name w:val="Kehatekst Märk1"/>
    <w:basedOn w:val="Liguvaikefont"/>
    <w:link w:val="Kehatekst"/>
    <w:uiPriority w:val="99"/>
    <w:semiHidden/>
    <w:locked/>
    <w:rsid w:val="004D2BBE"/>
    <w:rPr>
      <w:rFonts w:cs="Times New Roman"/>
      <w:sz w:val="24"/>
      <w:szCs w:val="24"/>
      <w:lang w:eastAsia="ar-SA" w:bidi="ar-SA"/>
    </w:rPr>
  </w:style>
  <w:style w:type="paragraph" w:styleId="Loend">
    <w:name w:val="List"/>
    <w:basedOn w:val="Kehatekst"/>
    <w:uiPriority w:val="99"/>
    <w:rsid w:val="00E84EA9"/>
    <w:rPr>
      <w:rFonts w:cs="Tahoma"/>
    </w:rPr>
  </w:style>
  <w:style w:type="paragraph" w:styleId="Pealdis1" w:customStyle="1">
    <w:name w:val="Pealdis1"/>
    <w:basedOn w:val="Normaallaad"/>
    <w:uiPriority w:val="99"/>
    <w:rsid w:val="00E84EA9"/>
    <w:pPr>
      <w:suppressLineNumbers/>
      <w:spacing w:before="120" w:after="120"/>
    </w:pPr>
    <w:rPr>
      <w:rFonts w:cs="Tahoma"/>
      <w:i/>
      <w:iCs/>
    </w:rPr>
  </w:style>
  <w:style w:type="paragraph" w:styleId="Index" w:customStyle="1">
    <w:name w:val="Index"/>
    <w:basedOn w:val="Normaallaad"/>
    <w:uiPriority w:val="99"/>
    <w:rsid w:val="00E84EA9"/>
    <w:pPr>
      <w:suppressLineNumbers/>
    </w:pPr>
    <w:rPr>
      <w:rFonts w:cs="Tahoma"/>
    </w:rPr>
  </w:style>
  <w:style w:type="paragraph" w:styleId="Loendilik">
    <w:name w:val="List Paragraph"/>
    <w:basedOn w:val="Normaallaad"/>
    <w:autoRedefine/>
    <w:uiPriority w:val="99"/>
    <w:qFormat/>
    <w:rsid w:val="00C57034"/>
    <w:pPr>
      <w:numPr>
        <w:numId w:val="6"/>
      </w:numPr>
      <w:jc w:val="both"/>
    </w:pPr>
    <w:rPr>
      <w:bCs/>
    </w:rPr>
  </w:style>
  <w:style w:type="paragraph" w:styleId="Kommentaaritekst1" w:customStyle="1">
    <w:name w:val="Kommentaari tekst1"/>
    <w:basedOn w:val="Normaallaad"/>
    <w:uiPriority w:val="99"/>
    <w:rsid w:val="00E84EA9"/>
    <w:rPr>
      <w:sz w:val="20"/>
      <w:szCs w:val="20"/>
    </w:rPr>
  </w:style>
  <w:style w:type="paragraph" w:styleId="Jutumullitekst">
    <w:name w:val="Balloon Text"/>
    <w:basedOn w:val="Normaallaad"/>
    <w:link w:val="JutumullitekstMrk1"/>
    <w:uiPriority w:val="99"/>
    <w:rsid w:val="00E84EA9"/>
    <w:rPr>
      <w:rFonts w:ascii="Tahoma" w:hAnsi="Tahoma" w:cs="Tahoma"/>
      <w:sz w:val="16"/>
      <w:szCs w:val="16"/>
    </w:rPr>
  </w:style>
  <w:style w:type="character" w:styleId="JutumullitekstMrk1" w:customStyle="1">
    <w:name w:val="Jutumullitekst Märk1"/>
    <w:basedOn w:val="Liguvaikefont"/>
    <w:link w:val="Jutumullitekst"/>
    <w:uiPriority w:val="99"/>
    <w:semiHidden/>
    <w:locked/>
    <w:rsid w:val="004D2BBE"/>
    <w:rPr>
      <w:rFonts w:cs="Times New Roman"/>
      <w:sz w:val="2"/>
      <w:lang w:eastAsia="ar-SA" w:bidi="ar-SA"/>
    </w:rPr>
  </w:style>
  <w:style w:type="paragraph" w:styleId="Kehatekst31" w:customStyle="1">
    <w:name w:val="Kehatekst 31"/>
    <w:basedOn w:val="Normaallaad"/>
    <w:uiPriority w:val="99"/>
    <w:rsid w:val="00E84EA9"/>
    <w:pPr>
      <w:jc w:val="both"/>
    </w:pPr>
    <w:rPr>
      <w:sz w:val="20"/>
      <w:szCs w:val="20"/>
    </w:rPr>
  </w:style>
  <w:style w:type="paragraph" w:styleId="Pis">
    <w:name w:val="header"/>
    <w:basedOn w:val="Normaallaad"/>
    <w:link w:val="PisMrk1"/>
    <w:uiPriority w:val="99"/>
    <w:rsid w:val="00E84EA9"/>
  </w:style>
  <w:style w:type="character" w:styleId="PisMrk1" w:customStyle="1">
    <w:name w:val="Päis Märk1"/>
    <w:basedOn w:val="Liguvaikefont"/>
    <w:link w:val="Pis"/>
    <w:uiPriority w:val="99"/>
    <w:semiHidden/>
    <w:locked/>
    <w:rsid w:val="004D2BBE"/>
    <w:rPr>
      <w:rFonts w:cs="Times New Roman"/>
      <w:sz w:val="24"/>
      <w:szCs w:val="24"/>
      <w:lang w:eastAsia="ar-SA" w:bidi="ar-SA"/>
    </w:rPr>
  </w:style>
  <w:style w:type="paragraph" w:styleId="Jalus">
    <w:name w:val="footer"/>
    <w:basedOn w:val="Normaallaad"/>
    <w:link w:val="JalusMrk1"/>
    <w:uiPriority w:val="99"/>
    <w:rsid w:val="00E84EA9"/>
  </w:style>
  <w:style w:type="character" w:styleId="JalusMrk1" w:customStyle="1">
    <w:name w:val="Jalus Märk1"/>
    <w:basedOn w:val="Liguvaikefont"/>
    <w:link w:val="Jalus"/>
    <w:uiPriority w:val="99"/>
    <w:semiHidden/>
    <w:locked/>
    <w:rsid w:val="004D2BBE"/>
    <w:rPr>
      <w:rFonts w:cs="Times New Roman"/>
      <w:sz w:val="24"/>
      <w:szCs w:val="24"/>
      <w:lang w:eastAsia="ar-SA" w:bidi="ar-SA"/>
    </w:rPr>
  </w:style>
  <w:style w:type="paragraph" w:styleId="Kommentaaritekst">
    <w:name w:val="annotation text"/>
    <w:basedOn w:val="Normaallaad"/>
    <w:link w:val="KommentaaritekstMrk1"/>
    <w:uiPriority w:val="99"/>
    <w:rsid w:val="00503BC0"/>
    <w:rPr>
      <w:sz w:val="20"/>
      <w:szCs w:val="20"/>
    </w:rPr>
  </w:style>
  <w:style w:type="character" w:styleId="KommentaaritekstMrk1" w:customStyle="1">
    <w:name w:val="Kommentaari tekst Märk1"/>
    <w:basedOn w:val="Liguvaikefont"/>
    <w:link w:val="Kommentaaritekst"/>
    <w:uiPriority w:val="99"/>
    <w:locked/>
    <w:rsid w:val="00503BC0"/>
    <w:rPr>
      <w:rFonts w:cs="Times New Roman"/>
      <w:lang w:eastAsia="ar-SA" w:bidi="ar-SA"/>
    </w:rPr>
  </w:style>
  <w:style w:type="paragraph" w:styleId="Kommentaariteema">
    <w:name w:val="annotation subject"/>
    <w:basedOn w:val="Kommentaaritekst1"/>
    <w:next w:val="Kommentaaritekst1"/>
    <w:link w:val="KommentaariteemaMrk1"/>
    <w:uiPriority w:val="99"/>
    <w:rsid w:val="00E84EA9"/>
    <w:rPr>
      <w:b/>
      <w:bCs/>
    </w:rPr>
  </w:style>
  <w:style w:type="character" w:styleId="KommentaariteemaMrk1" w:customStyle="1">
    <w:name w:val="Kommentaari teema Märk1"/>
    <w:basedOn w:val="KommentaaritekstMrk1"/>
    <w:link w:val="Kommentaariteema"/>
    <w:uiPriority w:val="99"/>
    <w:semiHidden/>
    <w:locked/>
    <w:rsid w:val="004D2BBE"/>
    <w:rPr>
      <w:rFonts w:cs="Times New Roman"/>
      <w:b/>
      <w:bCs/>
      <w:sz w:val="20"/>
      <w:szCs w:val="20"/>
      <w:lang w:eastAsia="ar-SA" w:bidi="ar-SA"/>
    </w:rPr>
  </w:style>
  <w:style w:type="paragraph" w:styleId="Allmrkusetekst">
    <w:name w:val="footnote text"/>
    <w:basedOn w:val="Normaallaad"/>
    <w:link w:val="AllmrkusetekstMrk1"/>
    <w:uiPriority w:val="99"/>
    <w:rsid w:val="00E84EA9"/>
    <w:rPr>
      <w:sz w:val="20"/>
      <w:szCs w:val="20"/>
    </w:rPr>
  </w:style>
  <w:style w:type="character" w:styleId="AllmrkusetekstMrk1" w:customStyle="1">
    <w:name w:val="Allmärkuse tekst Märk1"/>
    <w:basedOn w:val="Liguvaikefont"/>
    <w:link w:val="Allmrkusetekst"/>
    <w:uiPriority w:val="99"/>
    <w:semiHidden/>
    <w:locked/>
    <w:rsid w:val="004D2BBE"/>
    <w:rPr>
      <w:rFonts w:cs="Times New Roman"/>
      <w:sz w:val="20"/>
      <w:szCs w:val="20"/>
      <w:lang w:eastAsia="ar-SA" w:bidi="ar-SA"/>
    </w:rPr>
  </w:style>
  <w:style w:type="paragraph" w:styleId="Normaallaadveeb">
    <w:name w:val="Normal (Web)"/>
    <w:basedOn w:val="Normaallaad"/>
    <w:uiPriority w:val="99"/>
    <w:rsid w:val="00E84EA9"/>
    <w:pPr>
      <w:spacing w:before="280" w:after="280"/>
    </w:pPr>
    <w:rPr>
      <w:color w:val="000000"/>
    </w:rPr>
  </w:style>
  <w:style w:type="paragraph" w:styleId="Alapealkiri">
    <w:name w:val="Subtitle"/>
    <w:basedOn w:val="Normaallaad"/>
    <w:next w:val="Normaallaad"/>
    <w:link w:val="AlapealkiriMrk1"/>
    <w:uiPriority w:val="99"/>
    <w:qFormat/>
    <w:rsid w:val="00E84EA9"/>
    <w:rPr>
      <w:rFonts w:ascii="Cambria" w:hAnsi="Cambria"/>
      <w:i/>
      <w:iCs/>
      <w:color w:val="4F81BD"/>
      <w:spacing w:val="15"/>
    </w:rPr>
  </w:style>
  <w:style w:type="character" w:styleId="AlapealkiriMrk1" w:customStyle="1">
    <w:name w:val="Alapealkiri Märk1"/>
    <w:basedOn w:val="Liguvaikefont"/>
    <w:link w:val="Alapealkiri"/>
    <w:uiPriority w:val="99"/>
    <w:locked/>
    <w:rsid w:val="004D2BBE"/>
    <w:rPr>
      <w:rFonts w:ascii="Cambria" w:hAnsi="Cambria" w:cs="Times New Roman"/>
      <w:sz w:val="24"/>
      <w:szCs w:val="24"/>
      <w:lang w:eastAsia="ar-SA" w:bidi="ar-SA"/>
    </w:rPr>
  </w:style>
  <w:style w:type="paragraph" w:styleId="Vahedeta">
    <w:name w:val="No Spacing"/>
    <w:uiPriority w:val="99"/>
    <w:qFormat/>
    <w:rsid w:val="00E84EA9"/>
    <w:pPr>
      <w:suppressAutoHyphens/>
    </w:pPr>
    <w:rPr>
      <w:rFonts w:ascii="Calibri" w:hAnsi="Calibri"/>
      <w:lang w:eastAsia="ar-SA"/>
    </w:rPr>
  </w:style>
  <w:style w:type="paragraph" w:styleId="TableContents" w:customStyle="1">
    <w:name w:val="Table Contents"/>
    <w:basedOn w:val="Normaallaad"/>
    <w:uiPriority w:val="99"/>
    <w:rsid w:val="00E84EA9"/>
    <w:pPr>
      <w:suppressLineNumbers/>
    </w:pPr>
  </w:style>
  <w:style w:type="paragraph" w:styleId="TableHeading" w:customStyle="1">
    <w:name w:val="Table Heading"/>
    <w:basedOn w:val="TableContents"/>
    <w:uiPriority w:val="99"/>
    <w:rsid w:val="00E84EA9"/>
    <w:pPr>
      <w:jc w:val="center"/>
    </w:pPr>
    <w:rPr>
      <w:b/>
      <w:bCs/>
    </w:rPr>
  </w:style>
  <w:style w:type="character" w:styleId="Kommentaariviide">
    <w:name w:val="annotation reference"/>
    <w:basedOn w:val="Liguvaikefont"/>
    <w:uiPriority w:val="99"/>
    <w:semiHidden/>
    <w:rsid w:val="00503BC0"/>
    <w:rPr>
      <w:rFonts w:cs="Times New Roman"/>
      <w:sz w:val="16"/>
      <w:szCs w:val="16"/>
    </w:rPr>
  </w:style>
  <w:style w:type="table" w:styleId="Kontuurtabel">
    <w:name w:val="Table Grid"/>
    <w:basedOn w:val="Normaaltabel"/>
    <w:uiPriority w:val="99"/>
    <w:rsid w:val="005C7913"/>
    <w:rPr>
      <w:rFonts w:ascii="Calibri" w:hAnsi="Calibri"/>
      <w:sz w:val="20"/>
      <w:szCs w:val="2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efault" w:customStyle="1">
    <w:name w:val="Default"/>
    <w:rsid w:val="00D171EB"/>
    <w:pPr>
      <w:autoSpaceDE w:val="0"/>
      <w:autoSpaceDN w:val="0"/>
      <w:adjustRightInd w:val="0"/>
    </w:pPr>
    <w:rPr>
      <w:rFonts w:ascii="EUAlbertina" w:hAnsi="EUAlbertina" w:cs="EUAlbertina"/>
      <w:color w:val="000000"/>
      <w:sz w:val="24"/>
      <w:szCs w:val="24"/>
    </w:rPr>
  </w:style>
  <w:style w:type="character" w:styleId="Lahendamatamainimine">
    <w:name w:val="Unresolved Mention"/>
    <w:basedOn w:val="Liguvaikefont"/>
    <w:uiPriority w:val="99"/>
    <w:semiHidden/>
    <w:unhideWhenUsed/>
    <w:rsid w:val="009442EF"/>
    <w:rPr>
      <w:color w:val="605E5C"/>
      <w:shd w:val="clear" w:color="auto" w:fill="E1DFDD"/>
    </w:rPr>
  </w:style>
  <w:style w:type="character" w:styleId="Allmrkuseviide">
    <w:name w:val="footnote reference"/>
    <w:basedOn w:val="Liguvaikefont"/>
    <w:uiPriority w:val="99"/>
    <w:semiHidden/>
    <w:unhideWhenUsed/>
    <w:rsid w:val="00DF1245"/>
    <w:rPr>
      <w:shd w:val="clear" w:color="auto" w:fill="auto"/>
      <w:vertAlign w:val="superscript"/>
    </w:rPr>
  </w:style>
  <w:style w:type="paragraph" w:styleId="Redaktsioon">
    <w:name w:val="Revision"/>
    <w:hidden/>
    <w:uiPriority w:val="99"/>
    <w:semiHidden/>
    <w:rsid w:val="00FC05AB"/>
    <w:rPr>
      <w:sz w:val="24"/>
      <w:szCs w:val="24"/>
      <w:lang w:eastAsia="ar-SA"/>
    </w:rPr>
  </w:style>
  <w:style w:type="paragraph" w:styleId="CM1" w:customStyle="1">
    <w:name w:val="CM1"/>
    <w:basedOn w:val="Default"/>
    <w:next w:val="Default"/>
    <w:uiPriority w:val="99"/>
    <w:rsid w:val="00613A5C"/>
    <w:rPr>
      <w:rFonts w:eastAsiaTheme="minorHAnsi" w:cstheme="minorBidi"/>
      <w:color w:val="auto"/>
      <w:lang w:eastAsia="en-US"/>
    </w:rPr>
  </w:style>
  <w:style w:type="table" w:styleId="Helekontuurtabel">
    <w:name w:val="Grid Table Light"/>
    <w:basedOn w:val="Normaaltabel"/>
    <w:uiPriority w:val="40"/>
    <w:rsid w:val="00613A5C"/>
    <w:rPr>
      <w:rFonts w:asciiTheme="minorHAnsi" w:hAnsiTheme="minorHAnsi" w:eastAsiaTheme="minorHAnsi" w:cstheme="minorBidi"/>
      <w:lang w:eastAsia="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character" w:styleId="Klastatudhperlink">
    <w:name w:val="FollowedHyperlink"/>
    <w:basedOn w:val="Liguvaikefont"/>
    <w:uiPriority w:val="99"/>
    <w:semiHidden/>
    <w:unhideWhenUsed/>
    <w:rsid w:val="00632E38"/>
    <w:rPr>
      <w:color w:val="800080" w:themeColor="followedHyperlink"/>
      <w:u w:val="single"/>
    </w:rPr>
  </w:style>
  <w:style w:type="paragraph" w:styleId="Lpumrkusetekst">
    <w:name w:val="endnote text"/>
    <w:basedOn w:val="Normaallaad"/>
    <w:link w:val="LpumrkusetekstMrk"/>
    <w:uiPriority w:val="99"/>
    <w:semiHidden/>
    <w:unhideWhenUsed/>
    <w:rsid w:val="00885CB9"/>
    <w:rPr>
      <w:sz w:val="20"/>
      <w:szCs w:val="20"/>
    </w:rPr>
  </w:style>
  <w:style w:type="character" w:styleId="LpumrkusetekstMrk" w:customStyle="1">
    <w:name w:val="Lõpumärkuse tekst Märk"/>
    <w:basedOn w:val="Liguvaikefont"/>
    <w:link w:val="Lpumrkusetekst"/>
    <w:uiPriority w:val="99"/>
    <w:semiHidden/>
    <w:rsid w:val="00885CB9"/>
    <w:rPr>
      <w:sz w:val="20"/>
      <w:szCs w:val="20"/>
      <w:lang w:eastAsia="ar-SA"/>
    </w:rPr>
  </w:style>
  <w:style w:type="character" w:styleId="Lpumrkuseviide">
    <w:name w:val="endnote reference"/>
    <w:basedOn w:val="Liguvaikefont"/>
    <w:uiPriority w:val="99"/>
    <w:semiHidden/>
    <w:unhideWhenUsed/>
    <w:rsid w:val="00885C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www.peatus.ee" TargetMode="External"/><Relationship Id="rId2" Type="http://schemas.openxmlformats.org/officeDocument/2006/relationships/customXml" Target="../customXml/item2.xml"/><Relationship Id="rId16" Type="http://schemas.openxmlformats.org/officeDocument/2006/relationships/hyperlink" Target="mailto:annemari.vene@kliimaministeerium.ee"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enriko.laanemae@kliimaministeerium.e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T/TXT/PDF/?uri=CELEX:32013R0885" TargetMode="External"/><Relationship Id="rId3" Type="http://schemas.openxmlformats.org/officeDocument/2006/relationships/hyperlink" Target="https://www.riigiteataja.ee/akt/105072023240?leiaKehtiv" TargetMode="External"/><Relationship Id="rId7" Type="http://schemas.openxmlformats.org/officeDocument/2006/relationships/hyperlink" Target="https://publications.jrc.ec.europa.eu/repository/bitstream/JRC69961/congestion%20report%20final.pdf" TargetMode="External"/><Relationship Id="rId2" Type="http://schemas.openxmlformats.org/officeDocument/2006/relationships/hyperlink" Target="https://eur-lex.europa.eu/legal-content/ET/TXT/PDF/?uri=CELEX:32017R1926" TargetMode="External"/><Relationship Id="rId1" Type="http://schemas.openxmlformats.org/officeDocument/2006/relationships/hyperlink" Target="https://eur-lex.europa.eu/eli/dir/2022/2555/oj/eng" TargetMode="External"/><Relationship Id="rId6" Type="http://schemas.openxmlformats.org/officeDocument/2006/relationships/hyperlink" Target="https://eur-lex.europa.eu/eli/reg_del/2022/670/oj/eng" TargetMode="External"/><Relationship Id="rId5" Type="http://schemas.openxmlformats.org/officeDocument/2006/relationships/hyperlink" Target="https://abi.ria.ee/?l=et" TargetMode="External"/><Relationship Id="rId4" Type="http://schemas.openxmlformats.org/officeDocument/2006/relationships/hyperlink" Target="https://eur-lex.europa.eu/legal-content/EN/TXT/?uri=celex:52020DC0789" TargetMode="External"/><Relationship Id="rId9" Type="http://schemas.openxmlformats.org/officeDocument/2006/relationships/hyperlink" Target="https://eur-lex.europa.eu/legal-content/ET/ALL/?uri=CELEX:32024R16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0A9E8B-7D3C-4A5A-9434-AEEC3E4B3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91800-6919-43A0-8B28-3438E1BE2C22}">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C5F3F005-D52E-4989-BA3C-FE202F18108A}">
  <ds:schemaRefs>
    <ds:schemaRef ds:uri="http://schemas.openxmlformats.org/officeDocument/2006/bibliography"/>
  </ds:schemaRefs>
</ds:datastoreItem>
</file>

<file path=customXml/itemProps4.xml><?xml version="1.0" encoding="utf-8"?>
<ds:datastoreItem xmlns:ds="http://schemas.openxmlformats.org/officeDocument/2006/customXml" ds:itemID="{904A3A2E-7FB4-4302-A925-A39EE7BFFD1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Majandus- ja Kommunikatsiooniministeerium</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LS muutmise SK</dc:title>
  <dc:creator>Jens Haug</dc:creator>
  <lastModifiedBy>Kärt Voor - JUSTDIGI</lastModifiedBy>
  <revision>7</revision>
  <lastPrinted>2011-03-25T12:43:00.0000000Z</lastPrinted>
  <dcterms:created xsi:type="dcterms:W3CDTF">2025-09-05T10:32:00.0000000Z</dcterms:created>
  <dcterms:modified xsi:type="dcterms:W3CDTF">2025-09-15T12:41:07.7375128Z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2025-07-14T13:46:33Z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617f3a65-a49e-4f21-b923-ee27aa660ed2</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docLang">
    <vt:lpwstr>et</vt:lpwstr>
  </property>
  <property fmtid="{D5CDD505-2E9C-101B-9397-08002B2CF9AE}" pid="12" name="MediaServiceImageTags">
    <vt:lpwstr/>
  </property>
</Properties>
</file>